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2F01C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09BFCB3" w14:textId="77777777" w:rsidTr="00146EEC">
        <w:tc>
          <w:tcPr>
            <w:tcW w:w="2689" w:type="dxa"/>
          </w:tcPr>
          <w:p w14:paraId="41652363" w14:textId="77777777" w:rsidR="00F1480E" w:rsidRPr="000754EC" w:rsidRDefault="00830267" w:rsidP="000754EC">
            <w:pPr>
              <w:pStyle w:val="SIText-Bold"/>
            </w:pPr>
            <w:r w:rsidRPr="00A326C2">
              <w:t>Release</w:t>
            </w:r>
          </w:p>
        </w:tc>
        <w:tc>
          <w:tcPr>
            <w:tcW w:w="6939" w:type="dxa"/>
          </w:tcPr>
          <w:p w14:paraId="600B67DA" w14:textId="77777777" w:rsidR="00F1480E" w:rsidRPr="000754EC" w:rsidRDefault="00830267" w:rsidP="000754EC">
            <w:pPr>
              <w:pStyle w:val="SIText-Bold"/>
            </w:pPr>
            <w:r w:rsidRPr="00A326C2">
              <w:t>Comments</w:t>
            </w:r>
          </w:p>
        </w:tc>
      </w:tr>
      <w:tr w:rsidR="00DD6B74" w14:paraId="3F4A620D" w14:textId="77777777" w:rsidTr="00146EEC">
        <w:tc>
          <w:tcPr>
            <w:tcW w:w="2689" w:type="dxa"/>
          </w:tcPr>
          <w:p w14:paraId="4B65BE7E" w14:textId="5C51EAA3" w:rsidR="00DD6B74" w:rsidRPr="00AB5133" w:rsidRDefault="00DD6B74" w:rsidP="00E01538">
            <w:pPr>
              <w:pStyle w:val="SIText"/>
            </w:pPr>
            <w:r w:rsidRPr="00AB5133">
              <w:t xml:space="preserve">Release </w:t>
            </w:r>
            <w:r w:rsidR="00126461">
              <w:t>1</w:t>
            </w:r>
          </w:p>
        </w:tc>
        <w:tc>
          <w:tcPr>
            <w:tcW w:w="6939" w:type="dxa"/>
          </w:tcPr>
          <w:p w14:paraId="1949CD01" w14:textId="6D36DD71" w:rsidR="00DD6B74" w:rsidRPr="00CC451E" w:rsidRDefault="00DD6B74" w:rsidP="00E01538">
            <w:pPr>
              <w:pStyle w:val="SIText"/>
            </w:pPr>
            <w:r w:rsidRPr="00CC451E">
              <w:t xml:space="preserve">This version released with </w:t>
            </w:r>
            <w:r w:rsidRPr="00AB5133">
              <w:t>FWP Forest and Wood Products</w:t>
            </w:r>
            <w:r w:rsidRPr="000754EC">
              <w:t xml:space="preserve"> Training Package Version </w:t>
            </w:r>
            <w:r>
              <w:t>6.0</w:t>
            </w:r>
            <w:r w:rsidRPr="000754EC">
              <w:t>.</w:t>
            </w:r>
          </w:p>
        </w:tc>
      </w:tr>
    </w:tbl>
    <w:p w14:paraId="05E87B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CCE656A" w14:textId="77777777" w:rsidTr="00CA2922">
        <w:trPr>
          <w:tblHeader/>
        </w:trPr>
        <w:tc>
          <w:tcPr>
            <w:tcW w:w="1396" w:type="pct"/>
            <w:shd w:val="clear" w:color="auto" w:fill="auto"/>
          </w:tcPr>
          <w:p w14:paraId="42E58BBB" w14:textId="7E86E82F" w:rsidR="00F1480E" w:rsidRPr="000754EC" w:rsidRDefault="008418E0" w:rsidP="00F47281">
            <w:pPr>
              <w:pStyle w:val="SIUnittitle"/>
            </w:pPr>
            <w:r w:rsidRPr="008418E0">
              <w:t>FWP</w:t>
            </w:r>
            <w:r w:rsidR="00354465">
              <w:t>FGM4</w:t>
            </w:r>
            <w:r w:rsidR="00E01538">
              <w:t>X</w:t>
            </w:r>
            <w:r w:rsidRPr="008418E0">
              <w:t>XX</w:t>
            </w:r>
          </w:p>
        </w:tc>
        <w:tc>
          <w:tcPr>
            <w:tcW w:w="3604" w:type="pct"/>
            <w:shd w:val="clear" w:color="auto" w:fill="auto"/>
          </w:tcPr>
          <w:p w14:paraId="7B2E5DB8" w14:textId="3B0BD42E" w:rsidR="00F1480E" w:rsidRPr="000754EC" w:rsidRDefault="00307851" w:rsidP="00F47281">
            <w:pPr>
              <w:pStyle w:val="SIUnittitle"/>
            </w:pPr>
            <w:r w:rsidRPr="00307851">
              <w:t>Create digital forest operational map</w:t>
            </w:r>
          </w:p>
        </w:tc>
      </w:tr>
      <w:tr w:rsidR="00F1480E" w:rsidRPr="00963A46" w14:paraId="2304FCB4" w14:textId="77777777" w:rsidTr="00CA2922">
        <w:tc>
          <w:tcPr>
            <w:tcW w:w="1396" w:type="pct"/>
            <w:shd w:val="clear" w:color="auto" w:fill="auto"/>
          </w:tcPr>
          <w:p w14:paraId="551559DD" w14:textId="77777777" w:rsidR="00F1480E" w:rsidRPr="000754EC" w:rsidRDefault="00FD557D" w:rsidP="000754EC">
            <w:pPr>
              <w:pStyle w:val="SIHeading2"/>
            </w:pPr>
            <w:r w:rsidRPr="00FD557D">
              <w:t>Application</w:t>
            </w:r>
          </w:p>
          <w:p w14:paraId="2F2562A1" w14:textId="77777777" w:rsidR="00FD557D" w:rsidRPr="00923720" w:rsidRDefault="00FD557D" w:rsidP="000754EC">
            <w:pPr>
              <w:pStyle w:val="SIHeading2"/>
            </w:pPr>
          </w:p>
        </w:tc>
        <w:tc>
          <w:tcPr>
            <w:tcW w:w="3604" w:type="pct"/>
            <w:shd w:val="clear" w:color="auto" w:fill="auto"/>
          </w:tcPr>
          <w:p w14:paraId="34E8F3AD" w14:textId="285C0429" w:rsidR="008418E0" w:rsidRPr="008418E0" w:rsidRDefault="008E2FD6" w:rsidP="00E01538">
            <w:pPr>
              <w:pStyle w:val="SIText"/>
            </w:pPr>
            <w:r w:rsidRPr="000F7282">
              <w:t xml:space="preserve">This unit of competency describes the skills and knowledge required to </w:t>
            </w:r>
            <w:r w:rsidR="00307851">
              <w:t>c</w:t>
            </w:r>
            <w:r w:rsidR="00307851" w:rsidRPr="00307851">
              <w:t>reate digital forest operational map</w:t>
            </w:r>
            <w:r w:rsidR="00307851">
              <w:t>s</w:t>
            </w:r>
            <w:r w:rsidR="004464F2">
              <w:t xml:space="preserve">. This includes </w:t>
            </w:r>
            <w:r w:rsidR="008A51E5">
              <w:t>determining</w:t>
            </w:r>
            <w:r w:rsidR="00307851">
              <w:t xml:space="preserve"> map specifications</w:t>
            </w:r>
            <w:r w:rsidR="004464F2">
              <w:t xml:space="preserve">, </w:t>
            </w:r>
            <w:r w:rsidR="00307851">
              <w:t xml:space="preserve">selecting and setting up </w:t>
            </w:r>
            <w:r w:rsidR="00307851" w:rsidRPr="00307851">
              <w:t xml:space="preserve">Geographic Information System (GIS) </w:t>
            </w:r>
            <w:r w:rsidR="00307851" w:rsidRPr="00ED1E46">
              <w:t>software</w:t>
            </w:r>
            <w:r w:rsidR="00307851" w:rsidRPr="00307851">
              <w:t xml:space="preserve"> package</w:t>
            </w:r>
            <w:r w:rsidR="00307851">
              <w:t xml:space="preserve">, creating, reviewing and finalising a map, and sharing the map with </w:t>
            </w:r>
            <w:r w:rsidR="008A51E5">
              <w:t>end</w:t>
            </w:r>
            <w:r w:rsidR="00593F93">
              <w:t>-</w:t>
            </w:r>
            <w:r w:rsidR="008A51E5">
              <w:t>users</w:t>
            </w:r>
            <w:r w:rsidR="003F1458">
              <w:t>.</w:t>
            </w:r>
          </w:p>
          <w:p w14:paraId="71E9E5B6" w14:textId="702572B2" w:rsidR="008E2FD6" w:rsidRDefault="008E2FD6" w:rsidP="00E01538">
            <w:pPr>
              <w:pStyle w:val="SIText"/>
            </w:pPr>
          </w:p>
          <w:p w14:paraId="351E5A40" w14:textId="03FDFD49" w:rsidR="008E2FD6" w:rsidRDefault="008E2FD6" w:rsidP="00E01538">
            <w:pPr>
              <w:pStyle w:val="SIText"/>
            </w:pPr>
            <w:r w:rsidRPr="000F7282">
              <w:t>The unit applies to individuals who</w:t>
            </w:r>
            <w:r w:rsidR="00593F93">
              <w:t xml:space="preserve"> work as GIS officers</w:t>
            </w:r>
            <w:ins w:id="0" w:author="Rob Stowell" w:date="2019-12-05T15:03:00Z">
              <w:r w:rsidR="000C6730">
                <w:t>, harvest managers, forestry planners, forestry supervisors</w:t>
              </w:r>
            </w:ins>
            <w:r w:rsidR="00593F93">
              <w:t xml:space="preserve"> and field foresters </w:t>
            </w:r>
            <w:r w:rsidR="008418E0">
              <w:t xml:space="preserve">in </w:t>
            </w:r>
            <w:r w:rsidR="008D7785" w:rsidRPr="008D7785">
              <w:t>a forest or plantation setting</w:t>
            </w:r>
            <w:r w:rsidRPr="000F7282">
              <w:t xml:space="preserve">. </w:t>
            </w:r>
          </w:p>
          <w:p w14:paraId="70DFBFED" w14:textId="77777777" w:rsidR="008E2FD6" w:rsidRPr="000F7282" w:rsidRDefault="008E2FD6" w:rsidP="00E01538">
            <w:pPr>
              <w:pStyle w:val="SIText"/>
            </w:pPr>
          </w:p>
          <w:p w14:paraId="1DECDDC8" w14:textId="7AFB9BAC" w:rsidR="00373436" w:rsidRPr="000754EC" w:rsidRDefault="008E2FD6" w:rsidP="00E01538">
            <w:pPr>
              <w:pStyle w:val="SIText"/>
            </w:pPr>
            <w:r w:rsidRPr="000F7282">
              <w:t>No occupational licensing, legislative or certification requirements apply to this unit at the time of publication.</w:t>
            </w:r>
          </w:p>
        </w:tc>
      </w:tr>
      <w:tr w:rsidR="00F1480E" w:rsidRPr="00963A46" w14:paraId="54EA39BE" w14:textId="77777777" w:rsidTr="00CA2922">
        <w:tc>
          <w:tcPr>
            <w:tcW w:w="1396" w:type="pct"/>
            <w:shd w:val="clear" w:color="auto" w:fill="auto"/>
          </w:tcPr>
          <w:p w14:paraId="115F3DF7" w14:textId="77777777" w:rsidR="00F1480E" w:rsidRPr="000754EC" w:rsidRDefault="00FD557D" w:rsidP="000754EC">
            <w:pPr>
              <w:pStyle w:val="SIHeading2"/>
            </w:pPr>
            <w:r w:rsidRPr="00923720">
              <w:t>Prerequisite Unit</w:t>
            </w:r>
          </w:p>
        </w:tc>
        <w:tc>
          <w:tcPr>
            <w:tcW w:w="3604" w:type="pct"/>
            <w:shd w:val="clear" w:color="auto" w:fill="auto"/>
          </w:tcPr>
          <w:p w14:paraId="0DD8E588" w14:textId="77777777" w:rsidR="00F1480E" w:rsidRPr="000754EC" w:rsidRDefault="00F1480E" w:rsidP="000754EC">
            <w:pPr>
              <w:pStyle w:val="SIText"/>
            </w:pPr>
            <w:r w:rsidRPr="008908DE">
              <w:t>Ni</w:t>
            </w:r>
            <w:r w:rsidR="007A300D" w:rsidRPr="000754EC">
              <w:t xml:space="preserve">l </w:t>
            </w:r>
          </w:p>
        </w:tc>
      </w:tr>
      <w:tr w:rsidR="00F1480E" w:rsidRPr="00963A46" w14:paraId="612D006D" w14:textId="77777777" w:rsidTr="00CA2922">
        <w:tc>
          <w:tcPr>
            <w:tcW w:w="1396" w:type="pct"/>
            <w:shd w:val="clear" w:color="auto" w:fill="auto"/>
          </w:tcPr>
          <w:p w14:paraId="38B615BA" w14:textId="77777777" w:rsidR="00F1480E" w:rsidRPr="000754EC" w:rsidRDefault="00FD557D" w:rsidP="000754EC">
            <w:pPr>
              <w:pStyle w:val="SIHeading2"/>
            </w:pPr>
            <w:r w:rsidRPr="00923720">
              <w:t>Unit Sector</w:t>
            </w:r>
          </w:p>
        </w:tc>
        <w:tc>
          <w:tcPr>
            <w:tcW w:w="3604" w:type="pct"/>
            <w:shd w:val="clear" w:color="auto" w:fill="auto"/>
          </w:tcPr>
          <w:p w14:paraId="2054682B" w14:textId="467B9D81" w:rsidR="008547E9" w:rsidRPr="000754EC" w:rsidRDefault="00354465" w:rsidP="00E943A9">
            <w:pPr>
              <w:pStyle w:val="SIText"/>
            </w:pPr>
            <w:r>
              <w:t>Forest Growing and Management</w:t>
            </w:r>
          </w:p>
        </w:tc>
      </w:tr>
    </w:tbl>
    <w:p w14:paraId="1676486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F1FFC4F" w14:textId="77777777" w:rsidTr="00CA2922">
        <w:trPr>
          <w:cantSplit/>
          <w:tblHeader/>
        </w:trPr>
        <w:tc>
          <w:tcPr>
            <w:tcW w:w="1396" w:type="pct"/>
            <w:tcBorders>
              <w:bottom w:val="single" w:sz="4" w:space="0" w:color="C0C0C0"/>
            </w:tcBorders>
            <w:shd w:val="clear" w:color="auto" w:fill="auto"/>
          </w:tcPr>
          <w:p w14:paraId="52C3E24B"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3FCD3967" w14:textId="77777777" w:rsidR="00F1480E" w:rsidRPr="000754EC" w:rsidRDefault="00FD557D" w:rsidP="000754EC">
            <w:pPr>
              <w:pStyle w:val="SIHeading2"/>
            </w:pPr>
            <w:r w:rsidRPr="00923720">
              <w:t>Performance Criteria</w:t>
            </w:r>
          </w:p>
        </w:tc>
      </w:tr>
      <w:tr w:rsidR="00E01D4D" w:rsidRPr="00963A46" w14:paraId="63169D9E" w14:textId="77777777" w:rsidTr="00CA2922">
        <w:trPr>
          <w:cantSplit/>
          <w:tblHeader/>
        </w:trPr>
        <w:tc>
          <w:tcPr>
            <w:tcW w:w="1396" w:type="pct"/>
            <w:tcBorders>
              <w:top w:val="single" w:sz="4" w:space="0" w:color="C0C0C0"/>
            </w:tcBorders>
            <w:shd w:val="clear" w:color="auto" w:fill="auto"/>
          </w:tcPr>
          <w:p w14:paraId="491F3F03" w14:textId="77777777" w:rsidR="00E01D4D" w:rsidRPr="00E01D4D" w:rsidRDefault="00E01D4D" w:rsidP="00E01D4D">
            <w:pPr>
              <w:rPr>
                <w:rStyle w:val="SIText-Italic"/>
              </w:rPr>
            </w:pPr>
            <w:r w:rsidRPr="00E01D4D">
              <w:rPr>
                <w:rStyle w:val="SIText-Italic"/>
              </w:rPr>
              <w:t>Elements describe the essential outcomes.</w:t>
            </w:r>
          </w:p>
        </w:tc>
        <w:tc>
          <w:tcPr>
            <w:tcW w:w="3604" w:type="pct"/>
            <w:tcBorders>
              <w:top w:val="single" w:sz="4" w:space="0" w:color="C0C0C0"/>
            </w:tcBorders>
            <w:shd w:val="clear" w:color="auto" w:fill="auto"/>
          </w:tcPr>
          <w:p w14:paraId="4EC12789" w14:textId="3899CBA1" w:rsidR="00E01D4D" w:rsidRPr="00E01D4D" w:rsidRDefault="00E01D4D" w:rsidP="00E01D4D">
            <w:pPr>
              <w:rPr>
                <w:rStyle w:val="SIText-Italic"/>
              </w:rPr>
            </w:pPr>
            <w:r w:rsidRPr="00E01D4D">
              <w:rPr>
                <w:rStyle w:val="SIText-Italic"/>
              </w:rPr>
              <w:t xml:space="preserve">Performance criteria describe the performance needed to demonstrate achievement of the element. </w:t>
            </w:r>
          </w:p>
        </w:tc>
      </w:tr>
      <w:tr w:rsidR="00956978" w:rsidRPr="00963A46" w14:paraId="09340531" w14:textId="77777777" w:rsidTr="00CA2922">
        <w:trPr>
          <w:cantSplit/>
        </w:trPr>
        <w:tc>
          <w:tcPr>
            <w:tcW w:w="1396" w:type="pct"/>
            <w:shd w:val="clear" w:color="auto" w:fill="auto"/>
          </w:tcPr>
          <w:p w14:paraId="47C35476" w14:textId="324DE23A" w:rsidR="008418E0" w:rsidRPr="008418E0" w:rsidRDefault="008E2FD6" w:rsidP="00E01538">
            <w:pPr>
              <w:pStyle w:val="SIText"/>
            </w:pPr>
            <w:r w:rsidRPr="000F7282">
              <w:t xml:space="preserve">1. </w:t>
            </w:r>
            <w:r w:rsidR="00307851">
              <w:t>Prepare for work</w:t>
            </w:r>
          </w:p>
          <w:p w14:paraId="75A990FC" w14:textId="6C78B9BA" w:rsidR="00956978" w:rsidRPr="00956978" w:rsidRDefault="00956978" w:rsidP="00E01538">
            <w:pPr>
              <w:pStyle w:val="SIText"/>
            </w:pPr>
          </w:p>
        </w:tc>
        <w:tc>
          <w:tcPr>
            <w:tcW w:w="3604" w:type="pct"/>
            <w:shd w:val="clear" w:color="auto" w:fill="auto"/>
          </w:tcPr>
          <w:p w14:paraId="278F5170" w14:textId="77777777" w:rsidR="00AE45D2" w:rsidRPr="00AE45D2" w:rsidRDefault="00AE45D2" w:rsidP="00E01538">
            <w:pPr>
              <w:pStyle w:val="SIText"/>
            </w:pPr>
            <w:r w:rsidRPr="00AE45D2">
              <w:t>1.1 Review work order, workplace health and safety, environmental protection and emergency procedures to determine job requirements and, where required, seek clarification from appropriate personnel</w:t>
            </w:r>
          </w:p>
          <w:p w14:paraId="40340171" w14:textId="77777777" w:rsidR="00AE45D2" w:rsidRPr="00AE45D2" w:rsidRDefault="00AE45D2" w:rsidP="00E01538">
            <w:pPr>
              <w:pStyle w:val="SIText"/>
            </w:pPr>
            <w:r w:rsidRPr="00AE45D2">
              <w:t xml:space="preserve">1.2 Identify and report hazards according to workplace health and safety requirements to maintain safe work practices </w:t>
            </w:r>
          </w:p>
          <w:p w14:paraId="1DBA7999" w14:textId="2C49E1CF" w:rsidR="00837FAB" w:rsidRPr="00837FAB" w:rsidRDefault="00837FAB" w:rsidP="00E01538">
            <w:pPr>
              <w:pStyle w:val="SIText"/>
            </w:pPr>
            <w:r>
              <w:t xml:space="preserve">1.5 </w:t>
            </w:r>
            <w:r w:rsidRPr="00837FAB">
              <w:t>Consult with appropriate personnel to ensure that work is coordinated effectively with others in the workplace</w:t>
            </w:r>
          </w:p>
          <w:p w14:paraId="1E6DB5B5" w14:textId="01C8F63E" w:rsidR="00307851" w:rsidRPr="00307851" w:rsidRDefault="00837FAB" w:rsidP="00E01538">
            <w:pPr>
              <w:pStyle w:val="SIText"/>
            </w:pPr>
            <w:r>
              <w:t xml:space="preserve">1.6 </w:t>
            </w:r>
            <w:r w:rsidR="00307851" w:rsidRPr="00307851">
              <w:t>Determine map</w:t>
            </w:r>
            <w:r w:rsidR="00307851" w:rsidRPr="00ED1E46">
              <w:t xml:space="preserve"> specifications </w:t>
            </w:r>
            <w:r w:rsidR="00307851" w:rsidRPr="00307851">
              <w:t>according to work order or instructions</w:t>
            </w:r>
          </w:p>
          <w:p w14:paraId="7A6ED6D1" w14:textId="00649548" w:rsidR="00F95834" w:rsidRPr="00956978" w:rsidRDefault="00307851" w:rsidP="00E01538">
            <w:pPr>
              <w:pStyle w:val="SIText"/>
            </w:pPr>
            <w:r>
              <w:t>1.</w:t>
            </w:r>
            <w:r w:rsidR="00837FAB">
              <w:t>7</w:t>
            </w:r>
            <w:r>
              <w:t xml:space="preserve"> </w:t>
            </w:r>
            <w:r w:rsidRPr="00307851">
              <w:t>Set up h</w:t>
            </w:r>
            <w:r w:rsidRPr="00ED1E46">
              <w:t xml:space="preserve">ardware, </w:t>
            </w:r>
            <w:r w:rsidRPr="00307851">
              <w:t xml:space="preserve">Geographic Information System (GIS) </w:t>
            </w:r>
            <w:r w:rsidRPr="00ED1E46">
              <w:t>software</w:t>
            </w:r>
            <w:r w:rsidRPr="00307851">
              <w:t xml:space="preserve"> package</w:t>
            </w:r>
            <w:r w:rsidR="008A51E5">
              <w:t>, Internet access</w:t>
            </w:r>
            <w:r w:rsidRPr="00ED1E46">
              <w:t xml:space="preserve"> and </w:t>
            </w:r>
            <w:r w:rsidR="00837FAB" w:rsidRPr="00837FAB">
              <w:t>equipment needed for the work and check for correct operation and safety according to manufacturer recommendations and workplace procedures</w:t>
            </w:r>
            <w:r w:rsidR="00837FAB">
              <w:t>.</w:t>
            </w:r>
            <w:r w:rsidRPr="00307851">
              <w:t xml:space="preserve"> </w:t>
            </w:r>
          </w:p>
        </w:tc>
      </w:tr>
      <w:tr w:rsidR="001947B1" w:rsidRPr="00963A46" w14:paraId="7AB440D3" w14:textId="77777777" w:rsidTr="007B1279">
        <w:trPr>
          <w:cantSplit/>
        </w:trPr>
        <w:tc>
          <w:tcPr>
            <w:tcW w:w="1396" w:type="pct"/>
            <w:shd w:val="clear" w:color="auto" w:fill="auto"/>
          </w:tcPr>
          <w:p w14:paraId="0C762A3E" w14:textId="4EBC8A1F" w:rsidR="00A041B2" w:rsidRPr="00A041B2" w:rsidRDefault="001E41B6" w:rsidP="00E01538">
            <w:pPr>
              <w:pStyle w:val="SIText"/>
            </w:pPr>
            <w:r>
              <w:t>2</w:t>
            </w:r>
            <w:r w:rsidR="001947B1" w:rsidRPr="001947B1">
              <w:t xml:space="preserve">. </w:t>
            </w:r>
            <w:r w:rsidR="00307851">
              <w:t>Create</w:t>
            </w:r>
            <w:r w:rsidR="00140494">
              <w:t xml:space="preserve"> </w:t>
            </w:r>
            <w:r w:rsidR="001D7CD3" w:rsidRPr="001D7CD3">
              <w:t>forest operation</w:t>
            </w:r>
            <w:r w:rsidR="00307851">
              <w:t>al</w:t>
            </w:r>
            <w:r w:rsidR="001D7CD3" w:rsidRPr="001D7CD3">
              <w:t xml:space="preserve"> </w:t>
            </w:r>
            <w:r w:rsidR="00307851">
              <w:t>map</w:t>
            </w:r>
            <w:r w:rsidR="00307851" w:rsidRPr="001D7CD3">
              <w:t xml:space="preserve"> </w:t>
            </w:r>
          </w:p>
          <w:p w14:paraId="6EE9035C" w14:textId="2C3F3A62" w:rsidR="001947B1" w:rsidRPr="001947B1" w:rsidRDefault="001947B1" w:rsidP="00E01538">
            <w:pPr>
              <w:pStyle w:val="SIText"/>
            </w:pPr>
          </w:p>
        </w:tc>
        <w:tc>
          <w:tcPr>
            <w:tcW w:w="3604" w:type="pct"/>
            <w:shd w:val="clear" w:color="auto" w:fill="auto"/>
          </w:tcPr>
          <w:p w14:paraId="1A0E97FB" w14:textId="0B675473" w:rsidR="00307851" w:rsidRPr="00307851" w:rsidRDefault="00A041B2" w:rsidP="00E01538">
            <w:pPr>
              <w:pStyle w:val="SIText"/>
            </w:pPr>
            <w:r>
              <w:t xml:space="preserve">2.1 </w:t>
            </w:r>
            <w:r w:rsidR="00443996">
              <w:t xml:space="preserve">Confirm </w:t>
            </w:r>
            <w:r w:rsidR="00307851" w:rsidRPr="00307851">
              <w:t>format, e</w:t>
            </w:r>
            <w:r w:rsidR="00307851" w:rsidRPr="00ED1E46">
              <w:t>xtent, content</w:t>
            </w:r>
            <w:r w:rsidR="00307851" w:rsidRPr="00307851">
              <w:t>, scale</w:t>
            </w:r>
            <w:r w:rsidR="00307851" w:rsidRPr="00ED1E46">
              <w:t xml:space="preserve"> and intended use of </w:t>
            </w:r>
            <w:r w:rsidR="00307851" w:rsidRPr="00307851">
              <w:t>map</w:t>
            </w:r>
          </w:p>
          <w:p w14:paraId="3CE92D15" w14:textId="3480499F" w:rsidR="00307851" w:rsidRPr="00307851" w:rsidRDefault="00307851" w:rsidP="00E01538">
            <w:pPr>
              <w:pStyle w:val="SIText"/>
            </w:pPr>
            <w:r>
              <w:t xml:space="preserve">2.2 </w:t>
            </w:r>
            <w:r w:rsidRPr="00307851">
              <w:t>Select base map according to work requirements and software developer instructions</w:t>
            </w:r>
          </w:p>
          <w:p w14:paraId="5873619C" w14:textId="2DAFB7E0" w:rsidR="00307851" w:rsidRPr="00307851" w:rsidRDefault="00307851" w:rsidP="00E01538">
            <w:pPr>
              <w:pStyle w:val="SIText"/>
            </w:pPr>
            <w:r>
              <w:t xml:space="preserve">2.3 </w:t>
            </w:r>
            <w:r w:rsidRPr="00307851">
              <w:t xml:space="preserve">Add layers to base map from the software package, web or files </w:t>
            </w:r>
            <w:r w:rsidR="00DC4BEA">
              <w:t>to show physical features and forestry</w:t>
            </w:r>
            <w:r w:rsidR="00A255FE">
              <w:t>-</w:t>
            </w:r>
            <w:r w:rsidR="00DC4BEA">
              <w:t xml:space="preserve">related information </w:t>
            </w:r>
            <w:r w:rsidRPr="00307851">
              <w:t>according to work requirements and software developer instructions</w:t>
            </w:r>
          </w:p>
          <w:p w14:paraId="5D74757D" w14:textId="6BFF4480" w:rsidR="00307851" w:rsidRPr="00307851" w:rsidRDefault="00307851" w:rsidP="00E01538">
            <w:pPr>
              <w:pStyle w:val="SIText"/>
            </w:pPr>
            <w:r>
              <w:t xml:space="preserve">2.4 </w:t>
            </w:r>
            <w:r w:rsidRPr="00307851">
              <w:t>Change styles in map according to work requirements and software developer instructions</w:t>
            </w:r>
          </w:p>
          <w:p w14:paraId="57CC11C1" w14:textId="7DE3404F" w:rsidR="00307851" w:rsidRDefault="00307851" w:rsidP="00E01538">
            <w:pPr>
              <w:pStyle w:val="SIText"/>
            </w:pPr>
            <w:r>
              <w:t xml:space="preserve">2.5 </w:t>
            </w:r>
            <w:r w:rsidRPr="00307851">
              <w:t>Configure pop</w:t>
            </w:r>
            <w:r w:rsidR="00A255FE">
              <w:t>-</w:t>
            </w:r>
            <w:r w:rsidRPr="00307851">
              <w:t>ups according to work requirements and software developer instructions</w:t>
            </w:r>
          </w:p>
          <w:p w14:paraId="076FE6D6" w14:textId="5F4A28CB" w:rsidR="00DC4BEA" w:rsidRPr="00DC4BEA" w:rsidRDefault="00DC4BEA" w:rsidP="00E01538">
            <w:pPr>
              <w:pStyle w:val="SIText"/>
            </w:pPr>
            <w:r>
              <w:t xml:space="preserve">2.6 </w:t>
            </w:r>
            <w:r w:rsidRPr="00DC4BEA">
              <w:t xml:space="preserve">Add </w:t>
            </w:r>
            <w:r>
              <w:t>item information to map, including</w:t>
            </w:r>
            <w:r w:rsidRPr="00DC4BEA">
              <w:t xml:space="preserve"> description, terms of use, and attribution</w:t>
            </w:r>
            <w:r>
              <w:t xml:space="preserve">, according to </w:t>
            </w:r>
            <w:r w:rsidRPr="00DC4BEA">
              <w:t>work</w:t>
            </w:r>
            <w:r w:rsidR="00AE2FDC">
              <w:t>place procedures</w:t>
            </w:r>
            <w:r w:rsidRPr="00DC4BEA">
              <w:t xml:space="preserve"> and software developer instructions</w:t>
            </w:r>
          </w:p>
          <w:p w14:paraId="0C32B9AD" w14:textId="326E5685" w:rsidR="00837FAB" w:rsidRDefault="00837FAB" w:rsidP="00E01538">
            <w:pPr>
              <w:pStyle w:val="SIText"/>
            </w:pPr>
            <w:r>
              <w:t>2.</w:t>
            </w:r>
            <w:r w:rsidR="00DC4BEA">
              <w:t>7</w:t>
            </w:r>
            <w:r>
              <w:t xml:space="preserve"> Display</w:t>
            </w:r>
            <w:r w:rsidRPr="00837FAB">
              <w:t xml:space="preserve"> draft map</w:t>
            </w:r>
            <w:r w:rsidRPr="00ED1E46">
              <w:t xml:space="preserve"> according to display specifications and </w:t>
            </w:r>
            <w:r w:rsidRPr="00837FAB">
              <w:t>workplace</w:t>
            </w:r>
            <w:r w:rsidRPr="00ED1E46">
              <w:t xml:space="preserve"> requirements</w:t>
            </w:r>
          </w:p>
          <w:p w14:paraId="6968FC64" w14:textId="07CE8C1E" w:rsidR="00C55332" w:rsidRPr="00307851" w:rsidRDefault="00C55332" w:rsidP="00E01538">
            <w:pPr>
              <w:pStyle w:val="SIText"/>
            </w:pPr>
            <w:r>
              <w:t>2.</w:t>
            </w:r>
            <w:r w:rsidR="00DC4BEA">
              <w:t>8</w:t>
            </w:r>
            <w:r>
              <w:t xml:space="preserve"> Proof the draft map and fix any errors</w:t>
            </w:r>
          </w:p>
          <w:p w14:paraId="2A07722F" w14:textId="23216FF9" w:rsidR="001947B1" w:rsidRPr="001947B1" w:rsidRDefault="00307851" w:rsidP="00E01538">
            <w:pPr>
              <w:pStyle w:val="SIText"/>
            </w:pPr>
            <w:r>
              <w:t>2.</w:t>
            </w:r>
            <w:r w:rsidR="00DC4BEA">
              <w:t>9</w:t>
            </w:r>
            <w:r>
              <w:t xml:space="preserve"> </w:t>
            </w:r>
            <w:r w:rsidRPr="00307851">
              <w:t xml:space="preserve">Save and store </w:t>
            </w:r>
            <w:r>
              <w:t xml:space="preserve">draft </w:t>
            </w:r>
            <w:r w:rsidRPr="00307851">
              <w:t>map according to software developer instructions and workplace procedures</w:t>
            </w:r>
          </w:p>
        </w:tc>
      </w:tr>
      <w:tr w:rsidR="00307851" w:rsidRPr="00963A46" w14:paraId="2CFDB84D" w14:textId="77777777" w:rsidTr="007B1279">
        <w:trPr>
          <w:cantSplit/>
        </w:trPr>
        <w:tc>
          <w:tcPr>
            <w:tcW w:w="1396" w:type="pct"/>
            <w:shd w:val="clear" w:color="auto" w:fill="auto"/>
          </w:tcPr>
          <w:p w14:paraId="759F5677" w14:textId="4118AD54" w:rsidR="00307851" w:rsidRDefault="00307851" w:rsidP="00E01538">
            <w:pPr>
              <w:pStyle w:val="SIText"/>
            </w:pPr>
            <w:r>
              <w:lastRenderedPageBreak/>
              <w:t>3. Review and share map</w:t>
            </w:r>
          </w:p>
        </w:tc>
        <w:tc>
          <w:tcPr>
            <w:tcW w:w="3604" w:type="pct"/>
            <w:shd w:val="clear" w:color="auto" w:fill="auto"/>
          </w:tcPr>
          <w:p w14:paraId="51FA6744" w14:textId="32B5A20D" w:rsidR="00307851" w:rsidRPr="00307851" w:rsidRDefault="00307851" w:rsidP="00E01538">
            <w:pPr>
              <w:pStyle w:val="SIText"/>
            </w:pPr>
            <w:r>
              <w:t xml:space="preserve">3.1 </w:t>
            </w:r>
            <w:r w:rsidR="00837FAB">
              <w:t>Use software tools to share</w:t>
            </w:r>
            <w:r w:rsidRPr="00307851">
              <w:t xml:space="preserve"> </w:t>
            </w:r>
            <w:r>
              <w:t xml:space="preserve">draft </w:t>
            </w:r>
            <w:r w:rsidRPr="00307851">
              <w:t>map</w:t>
            </w:r>
            <w:r w:rsidRPr="00ED1E46">
              <w:t xml:space="preserve"> </w:t>
            </w:r>
            <w:r w:rsidR="00837FAB">
              <w:t xml:space="preserve">with appropriate people for </w:t>
            </w:r>
            <w:r w:rsidR="00443996">
              <w:t>comment</w:t>
            </w:r>
            <w:r w:rsidR="00837FAB">
              <w:t xml:space="preserve"> </w:t>
            </w:r>
            <w:r w:rsidRPr="00ED1E46">
              <w:t xml:space="preserve">according to </w:t>
            </w:r>
            <w:r w:rsidRPr="00307851">
              <w:t>workplace</w:t>
            </w:r>
            <w:r w:rsidRPr="00ED1E46">
              <w:t xml:space="preserve"> </w:t>
            </w:r>
            <w:r w:rsidR="00837FAB">
              <w:t>procedures</w:t>
            </w:r>
          </w:p>
          <w:p w14:paraId="0E587C24" w14:textId="2265BE22" w:rsidR="00307851" w:rsidRDefault="00307851" w:rsidP="00E01538">
            <w:pPr>
              <w:pStyle w:val="SIText"/>
            </w:pPr>
            <w:r>
              <w:t>3.</w:t>
            </w:r>
            <w:r w:rsidR="00837FAB">
              <w:t>2</w:t>
            </w:r>
            <w:r>
              <w:t xml:space="preserve"> </w:t>
            </w:r>
            <w:r w:rsidRPr="00307851">
              <w:t>Review f</w:t>
            </w:r>
            <w:r w:rsidRPr="00ED1E46">
              <w:t>eedback to identify improvements</w:t>
            </w:r>
            <w:r w:rsidRPr="00307851">
              <w:t xml:space="preserve"> and make agreed changes to map</w:t>
            </w:r>
            <w:r w:rsidRPr="00ED1E46">
              <w:t xml:space="preserve"> according to </w:t>
            </w:r>
            <w:r w:rsidRPr="00307851">
              <w:t>workplace</w:t>
            </w:r>
            <w:r w:rsidRPr="00ED1E46">
              <w:t xml:space="preserve"> </w:t>
            </w:r>
            <w:r w:rsidRPr="00307851">
              <w:t>procedures</w:t>
            </w:r>
          </w:p>
          <w:p w14:paraId="7CC5027F" w14:textId="0E9CF359" w:rsidR="00307851" w:rsidRDefault="00307851" w:rsidP="00E01538">
            <w:pPr>
              <w:pStyle w:val="SIText"/>
            </w:pPr>
            <w:r>
              <w:t>3.</w:t>
            </w:r>
            <w:r w:rsidR="00837FAB">
              <w:t>3</w:t>
            </w:r>
            <w:r>
              <w:t xml:space="preserve"> </w:t>
            </w:r>
            <w:r w:rsidR="00837FAB">
              <w:t>Save final version of map</w:t>
            </w:r>
            <w:r w:rsidR="00443996">
              <w:t xml:space="preserve"> in appropriate format</w:t>
            </w:r>
            <w:r w:rsidR="00837FAB">
              <w:t xml:space="preserve"> and share with intended users according to wo</w:t>
            </w:r>
            <w:r w:rsidR="00443996">
              <w:t>rk</w:t>
            </w:r>
            <w:r w:rsidR="00837FAB">
              <w:t>place procedures</w:t>
            </w:r>
          </w:p>
        </w:tc>
      </w:tr>
    </w:tbl>
    <w:p w14:paraId="66071BCA" w14:textId="77777777" w:rsidR="005F771F" w:rsidRDefault="005F771F" w:rsidP="005F771F">
      <w:pPr>
        <w:pStyle w:val="SIText"/>
      </w:pPr>
    </w:p>
    <w:p w14:paraId="39C1EED2" w14:textId="77777777" w:rsidR="005F771F" w:rsidRPr="000754EC" w:rsidRDefault="005F771F" w:rsidP="000754EC">
      <w:r>
        <w:br w:type="page"/>
      </w:r>
    </w:p>
    <w:p w14:paraId="5FF3D15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F27752F" w14:textId="77777777" w:rsidTr="00CA2922">
        <w:trPr>
          <w:tblHeader/>
        </w:trPr>
        <w:tc>
          <w:tcPr>
            <w:tcW w:w="5000" w:type="pct"/>
            <w:gridSpan w:val="2"/>
          </w:tcPr>
          <w:p w14:paraId="27B2FBC1" w14:textId="77777777" w:rsidR="00F1480E" w:rsidRPr="000754EC" w:rsidRDefault="00FD557D" w:rsidP="000754EC">
            <w:pPr>
              <w:pStyle w:val="SIHeading2"/>
            </w:pPr>
            <w:r w:rsidRPr="00041E59">
              <w:t>F</w:t>
            </w:r>
            <w:r w:rsidRPr="000754EC">
              <w:t>oundation Skills</w:t>
            </w:r>
          </w:p>
          <w:p w14:paraId="1870EC57"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559B678" w14:textId="77777777" w:rsidTr="00CA2922">
        <w:trPr>
          <w:tblHeader/>
        </w:trPr>
        <w:tc>
          <w:tcPr>
            <w:tcW w:w="1396" w:type="pct"/>
          </w:tcPr>
          <w:p w14:paraId="67C77306"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9949D0C"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EE4378" w:rsidRPr="00336FCA" w:rsidDel="00423CB2" w14:paraId="47F50590" w14:textId="77777777" w:rsidTr="00CA2922">
        <w:tc>
          <w:tcPr>
            <w:tcW w:w="1396" w:type="pct"/>
          </w:tcPr>
          <w:p w14:paraId="05506C0F" w14:textId="50DF049F" w:rsidR="00EE4378" w:rsidRPr="00EE4378" w:rsidRDefault="00EE4378" w:rsidP="00664454">
            <w:pPr>
              <w:pStyle w:val="SIText"/>
            </w:pPr>
            <w:r w:rsidRPr="00EE4378">
              <w:t>Reading</w:t>
            </w:r>
          </w:p>
        </w:tc>
        <w:tc>
          <w:tcPr>
            <w:tcW w:w="3604" w:type="pct"/>
          </w:tcPr>
          <w:p w14:paraId="794E3285" w14:textId="54D16A90" w:rsidR="00EE4378" w:rsidRPr="00EE4378" w:rsidRDefault="00EE4378" w:rsidP="004F0C5F">
            <w:pPr>
              <w:pStyle w:val="SIBulletList1"/>
            </w:pPr>
            <w:r w:rsidRPr="00EE4378">
              <w:t xml:space="preserve">Read </w:t>
            </w:r>
            <w:r w:rsidR="00C44A4E">
              <w:t xml:space="preserve">complex text </w:t>
            </w:r>
            <w:r w:rsidR="001F4C9C">
              <w:t xml:space="preserve">in print and electronic format </w:t>
            </w:r>
            <w:r w:rsidR="00A1444C">
              <w:t>including</w:t>
            </w:r>
            <w:r w:rsidR="004464F2">
              <w:t xml:space="preserve"> </w:t>
            </w:r>
            <w:r w:rsidR="001F4C9C">
              <w:t>instructional manuals for GIS software package</w:t>
            </w:r>
            <w:del w:id="1" w:author="Rob Stowell" w:date="2019-12-06T17:23:00Z">
              <w:r w:rsidR="001F4C9C" w:rsidDel="00223196">
                <w:delText>r</w:delText>
              </w:r>
            </w:del>
            <w:r w:rsidR="001F4C9C">
              <w:t>s</w:t>
            </w:r>
            <w:r w:rsidRPr="00EE4378">
              <w:t xml:space="preserve"> </w:t>
            </w:r>
          </w:p>
        </w:tc>
      </w:tr>
      <w:tr w:rsidR="00EE4378" w:rsidRPr="00336FCA" w:rsidDel="00423CB2" w14:paraId="0D6F7E2E" w14:textId="77777777" w:rsidTr="00CA2922">
        <w:tc>
          <w:tcPr>
            <w:tcW w:w="1396" w:type="pct"/>
          </w:tcPr>
          <w:p w14:paraId="64C786EC" w14:textId="16C12AF8" w:rsidR="00EE4378" w:rsidRPr="00EE4378" w:rsidRDefault="00EE4378" w:rsidP="00664454">
            <w:pPr>
              <w:pStyle w:val="SIText"/>
            </w:pPr>
            <w:r w:rsidRPr="00EE4378">
              <w:t>Writing</w:t>
            </w:r>
          </w:p>
        </w:tc>
        <w:tc>
          <w:tcPr>
            <w:tcW w:w="3604" w:type="pct"/>
          </w:tcPr>
          <w:p w14:paraId="558FEC77" w14:textId="7ED339F7" w:rsidR="00EE4378" w:rsidRPr="00EE4378" w:rsidRDefault="001F4C9C" w:rsidP="004F0C5F">
            <w:pPr>
              <w:pStyle w:val="SIBulletList1"/>
            </w:pPr>
            <w:r>
              <w:t>Enter</w:t>
            </w:r>
            <w:r w:rsidRPr="00EE4378">
              <w:t xml:space="preserve"> </w:t>
            </w:r>
            <w:r w:rsidR="007A4735">
              <w:t xml:space="preserve">routine text </w:t>
            </w:r>
            <w:r>
              <w:t>and technical terms on</w:t>
            </w:r>
            <w:r w:rsidR="007A4735">
              <w:t xml:space="preserve"> </w:t>
            </w:r>
            <w:r w:rsidR="003F1458">
              <w:t xml:space="preserve">forestry </w:t>
            </w:r>
            <w:r w:rsidR="00EE4378" w:rsidRPr="00EE4378">
              <w:t>operation</w:t>
            </w:r>
            <w:r>
              <w:t>al maps</w:t>
            </w:r>
            <w:r w:rsidR="003F1458">
              <w:t xml:space="preserve"> </w:t>
            </w:r>
            <w:r w:rsidR="00E8651B">
              <w:t>using</w:t>
            </w:r>
            <w:r w:rsidR="00EE4378" w:rsidRPr="00EE4378">
              <w:t xml:space="preserve"> </w:t>
            </w:r>
            <w:r>
              <w:t xml:space="preserve">GIS </w:t>
            </w:r>
            <w:r w:rsidR="00E8651B">
              <w:t>applications</w:t>
            </w:r>
            <w:r w:rsidR="00EE4378" w:rsidRPr="00EE4378">
              <w:t xml:space="preserve"> </w:t>
            </w:r>
          </w:p>
        </w:tc>
      </w:tr>
      <w:tr w:rsidR="00EE4378" w:rsidRPr="00336FCA" w:rsidDel="00423CB2" w14:paraId="277F104A" w14:textId="77777777" w:rsidTr="00CA2922">
        <w:tc>
          <w:tcPr>
            <w:tcW w:w="1396" w:type="pct"/>
          </w:tcPr>
          <w:p w14:paraId="7AD85057" w14:textId="0B9A3274" w:rsidR="00EE4378" w:rsidRPr="00EE4378" w:rsidRDefault="00EE4378" w:rsidP="00664454">
            <w:pPr>
              <w:pStyle w:val="SIText"/>
            </w:pPr>
            <w:r w:rsidRPr="00EE4378">
              <w:t>Oral Communication</w:t>
            </w:r>
          </w:p>
        </w:tc>
        <w:tc>
          <w:tcPr>
            <w:tcW w:w="3604" w:type="pct"/>
          </w:tcPr>
          <w:p w14:paraId="578F1756" w14:textId="797A4106" w:rsidR="00E8651B" w:rsidRPr="00EE4378" w:rsidRDefault="00EE4378" w:rsidP="004F0C5F">
            <w:pPr>
              <w:pStyle w:val="SIBulletList1"/>
            </w:pPr>
            <w:r w:rsidRPr="00EE4378">
              <w:t xml:space="preserve">Ask questions to clarify </w:t>
            </w:r>
            <w:r w:rsidR="00E8651B">
              <w:t>instructions</w:t>
            </w:r>
            <w:r w:rsidR="00612D6B">
              <w:t>, feedback</w:t>
            </w:r>
            <w:r w:rsidR="00E8651B">
              <w:t xml:space="preserve"> or information </w:t>
            </w:r>
          </w:p>
        </w:tc>
      </w:tr>
      <w:tr w:rsidR="00EE4378" w:rsidRPr="00336FCA" w:rsidDel="00423CB2" w14:paraId="244CFD3A" w14:textId="77777777" w:rsidTr="00CA2922">
        <w:tc>
          <w:tcPr>
            <w:tcW w:w="1396" w:type="pct"/>
          </w:tcPr>
          <w:p w14:paraId="53959F1A" w14:textId="358E551F" w:rsidR="00EE4378" w:rsidRPr="00EE4378" w:rsidRDefault="00EE4378" w:rsidP="00664454">
            <w:pPr>
              <w:pStyle w:val="SIText"/>
            </w:pPr>
            <w:r w:rsidRPr="00EE4378">
              <w:t>Numeracy</w:t>
            </w:r>
          </w:p>
        </w:tc>
        <w:tc>
          <w:tcPr>
            <w:tcW w:w="3604" w:type="pct"/>
          </w:tcPr>
          <w:p w14:paraId="3106C0A4" w14:textId="259FF6E9" w:rsidR="007A4735" w:rsidRDefault="007A4735" w:rsidP="004F0C5F">
            <w:pPr>
              <w:pStyle w:val="SIBulletList1"/>
            </w:pPr>
            <w:r w:rsidRPr="007A4735">
              <w:t>Re</w:t>
            </w:r>
            <w:r w:rsidR="001F4C9C">
              <w:t>cognise metric units of measurement</w:t>
            </w:r>
          </w:p>
          <w:p w14:paraId="2E0581B0" w14:textId="1E10940E" w:rsidR="00EE4378" w:rsidRPr="00EE4378" w:rsidRDefault="00C44A4E" w:rsidP="004F0C5F">
            <w:pPr>
              <w:pStyle w:val="SIBulletList1"/>
            </w:pPr>
            <w:r>
              <w:t>Perform routi</w:t>
            </w:r>
            <w:r w:rsidR="00A1444C">
              <w:t>n</w:t>
            </w:r>
            <w:r>
              <w:t>e</w:t>
            </w:r>
            <w:r w:rsidR="00A4234E">
              <w:t xml:space="preserve"> </w:t>
            </w:r>
            <w:r w:rsidR="007A4735">
              <w:t xml:space="preserve">mathematical </w:t>
            </w:r>
            <w:r w:rsidR="003A15B4">
              <w:t>calculations</w:t>
            </w:r>
            <w:r>
              <w:t xml:space="preserve"> related to using scale and calculating </w:t>
            </w:r>
            <w:r w:rsidR="00A1444C">
              <w:t>distances</w:t>
            </w:r>
            <w:r w:rsidR="007A4735">
              <w:t xml:space="preserve"> </w:t>
            </w:r>
          </w:p>
        </w:tc>
      </w:tr>
    </w:tbl>
    <w:p w14:paraId="25E8CE80" w14:textId="77777777" w:rsidR="00916CD7" w:rsidRDefault="00916CD7" w:rsidP="005F771F">
      <w:pPr>
        <w:pStyle w:val="SIText"/>
      </w:pPr>
    </w:p>
    <w:p w14:paraId="6F46BEF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F490A12" w14:textId="77777777" w:rsidTr="00F33FF2">
        <w:tc>
          <w:tcPr>
            <w:tcW w:w="5000" w:type="pct"/>
            <w:gridSpan w:val="4"/>
          </w:tcPr>
          <w:p w14:paraId="08181778" w14:textId="77777777" w:rsidR="00F1480E" w:rsidRPr="000754EC" w:rsidRDefault="00FD557D" w:rsidP="000754EC">
            <w:pPr>
              <w:pStyle w:val="SIHeading2"/>
            </w:pPr>
            <w:r w:rsidRPr="00923720">
              <w:t>U</w:t>
            </w:r>
            <w:r w:rsidRPr="000754EC">
              <w:t>nit Mapping Information</w:t>
            </w:r>
          </w:p>
        </w:tc>
      </w:tr>
      <w:tr w:rsidR="00F1480E" w14:paraId="619B7FAB" w14:textId="77777777" w:rsidTr="00F33FF2">
        <w:tc>
          <w:tcPr>
            <w:tcW w:w="1028" w:type="pct"/>
          </w:tcPr>
          <w:p w14:paraId="50142636" w14:textId="77777777" w:rsidR="00F1480E" w:rsidRPr="000754EC" w:rsidRDefault="00F1480E" w:rsidP="000754EC">
            <w:pPr>
              <w:pStyle w:val="SIText-Bold"/>
            </w:pPr>
            <w:r w:rsidRPr="00923720">
              <w:t>Code and title current version</w:t>
            </w:r>
          </w:p>
        </w:tc>
        <w:tc>
          <w:tcPr>
            <w:tcW w:w="1105" w:type="pct"/>
          </w:tcPr>
          <w:p w14:paraId="300ABF02" w14:textId="77777777" w:rsidR="00F1480E" w:rsidRPr="000754EC" w:rsidRDefault="008322BE" w:rsidP="000754EC">
            <w:pPr>
              <w:pStyle w:val="SIText-Bold"/>
            </w:pPr>
            <w:r>
              <w:t xml:space="preserve">Code and title previous </w:t>
            </w:r>
            <w:r w:rsidR="00F1480E" w:rsidRPr="00923720">
              <w:t>version</w:t>
            </w:r>
          </w:p>
        </w:tc>
        <w:tc>
          <w:tcPr>
            <w:tcW w:w="1251" w:type="pct"/>
          </w:tcPr>
          <w:p w14:paraId="274E7DF4" w14:textId="77777777" w:rsidR="00F1480E" w:rsidRPr="000754EC" w:rsidRDefault="00F1480E" w:rsidP="000754EC">
            <w:pPr>
              <w:pStyle w:val="SIText-Bold"/>
            </w:pPr>
            <w:r w:rsidRPr="00923720">
              <w:t>Comments</w:t>
            </w:r>
          </w:p>
        </w:tc>
        <w:tc>
          <w:tcPr>
            <w:tcW w:w="1616" w:type="pct"/>
          </w:tcPr>
          <w:p w14:paraId="0942C566" w14:textId="77777777" w:rsidR="00F1480E" w:rsidRPr="000754EC" w:rsidRDefault="00F1480E" w:rsidP="000754EC">
            <w:pPr>
              <w:pStyle w:val="SIText-Bold"/>
            </w:pPr>
            <w:r w:rsidRPr="00923720">
              <w:t>Equivalence status</w:t>
            </w:r>
          </w:p>
        </w:tc>
      </w:tr>
      <w:tr w:rsidR="00664454" w14:paraId="5ED78238" w14:textId="77777777" w:rsidTr="00F33FF2">
        <w:tc>
          <w:tcPr>
            <w:tcW w:w="1028" w:type="pct"/>
          </w:tcPr>
          <w:p w14:paraId="257DA401" w14:textId="61365B27" w:rsidR="00664454" w:rsidRPr="00664454" w:rsidRDefault="00664454" w:rsidP="00354465">
            <w:pPr>
              <w:pStyle w:val="SIText"/>
            </w:pPr>
            <w:r w:rsidRPr="00664454">
              <w:t>FWP</w:t>
            </w:r>
            <w:r w:rsidR="00354465">
              <w:t>FGM4</w:t>
            </w:r>
            <w:r w:rsidR="00A255FE">
              <w:t>X</w:t>
            </w:r>
            <w:r w:rsidRPr="00664454">
              <w:t>XX Create digital forest operational map</w:t>
            </w:r>
          </w:p>
        </w:tc>
        <w:tc>
          <w:tcPr>
            <w:tcW w:w="1105" w:type="pct"/>
          </w:tcPr>
          <w:p w14:paraId="60098EE1" w14:textId="265D06D0" w:rsidR="00664454" w:rsidRPr="00664454" w:rsidRDefault="00664454" w:rsidP="00664454">
            <w:pPr>
              <w:pStyle w:val="SIText"/>
            </w:pPr>
            <w:r w:rsidRPr="00664454">
              <w:t>Not applicable</w:t>
            </w:r>
          </w:p>
        </w:tc>
        <w:tc>
          <w:tcPr>
            <w:tcW w:w="1251" w:type="pct"/>
          </w:tcPr>
          <w:p w14:paraId="69BB49BE" w14:textId="59DB16ED" w:rsidR="00664454" w:rsidRPr="00664454" w:rsidRDefault="00664454" w:rsidP="00664454">
            <w:pPr>
              <w:pStyle w:val="SIText"/>
            </w:pPr>
            <w:r w:rsidRPr="00664454">
              <w:t>New unit</w:t>
            </w:r>
          </w:p>
        </w:tc>
        <w:tc>
          <w:tcPr>
            <w:tcW w:w="1616" w:type="pct"/>
          </w:tcPr>
          <w:p w14:paraId="5108EF77" w14:textId="450B793C" w:rsidR="00664454" w:rsidRPr="00664454" w:rsidRDefault="00664454" w:rsidP="00664454">
            <w:pPr>
              <w:pStyle w:val="SIText"/>
            </w:pPr>
            <w:r w:rsidRPr="00664454">
              <w:t>No equivalent unit</w:t>
            </w:r>
          </w:p>
        </w:tc>
      </w:tr>
    </w:tbl>
    <w:p w14:paraId="0CAB7DF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96D1D7A" w14:textId="77777777" w:rsidTr="00CA2922">
        <w:tc>
          <w:tcPr>
            <w:tcW w:w="1396" w:type="pct"/>
            <w:shd w:val="clear" w:color="auto" w:fill="auto"/>
          </w:tcPr>
          <w:p w14:paraId="2A0BCACA" w14:textId="77777777" w:rsidR="00F1480E" w:rsidRPr="000754EC" w:rsidRDefault="00FD557D" w:rsidP="000754EC">
            <w:pPr>
              <w:pStyle w:val="SIHeading2"/>
            </w:pPr>
            <w:r w:rsidRPr="00CC451E">
              <w:t>L</w:t>
            </w:r>
            <w:r w:rsidRPr="000754EC">
              <w:t>inks</w:t>
            </w:r>
          </w:p>
        </w:tc>
        <w:tc>
          <w:tcPr>
            <w:tcW w:w="3604" w:type="pct"/>
            <w:shd w:val="clear" w:color="auto" w:fill="auto"/>
          </w:tcPr>
          <w:p w14:paraId="216F765C" w14:textId="77777777" w:rsidR="00520E9A" w:rsidRPr="000754EC" w:rsidRDefault="00520E9A" w:rsidP="000754EC">
            <w:pPr>
              <w:pStyle w:val="SIText"/>
            </w:pPr>
            <w:r>
              <w:t xml:space="preserve">Companion Volumes, including Implementation </w:t>
            </w:r>
            <w:r w:rsidR="00346FDC">
              <w:t xml:space="preserve">Guides, are available at VETNet: </w:t>
            </w:r>
          </w:p>
          <w:p w14:paraId="4C1C6C21" w14:textId="77777777" w:rsidR="00F1480E" w:rsidRPr="000754EC" w:rsidRDefault="00AB5133" w:rsidP="00E40225">
            <w:pPr>
              <w:pStyle w:val="SIText"/>
            </w:pPr>
            <w:r w:rsidRPr="00AB5133">
              <w:t>https://vetnet.education.gov.au/Pages/TrainingDocs.aspx?q=0d96fe23-5747-4c01-9d6f-3509ff8d3d47</w:t>
            </w:r>
          </w:p>
        </w:tc>
      </w:tr>
    </w:tbl>
    <w:p w14:paraId="6A10DC4F" w14:textId="77777777" w:rsidR="00F1480E" w:rsidRDefault="00F1480E" w:rsidP="005F771F">
      <w:pPr>
        <w:pStyle w:val="SIText"/>
      </w:pPr>
    </w:p>
    <w:p w14:paraId="23E0C0C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DE1BC70" w14:textId="77777777" w:rsidTr="00113678">
        <w:trPr>
          <w:tblHeader/>
        </w:trPr>
        <w:tc>
          <w:tcPr>
            <w:tcW w:w="1478" w:type="pct"/>
            <w:shd w:val="clear" w:color="auto" w:fill="auto"/>
          </w:tcPr>
          <w:p w14:paraId="00516D3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ED78A4E" w14:textId="60C89D11" w:rsidR="00556C4C" w:rsidRPr="000754EC" w:rsidRDefault="00556C4C" w:rsidP="00F47281">
            <w:pPr>
              <w:pStyle w:val="SIUnittitle"/>
            </w:pPr>
            <w:r w:rsidRPr="00F56827">
              <w:t xml:space="preserve">Assessment requirements for </w:t>
            </w:r>
            <w:r w:rsidR="00A4234E" w:rsidRPr="00A4234E">
              <w:t>FWP</w:t>
            </w:r>
            <w:r w:rsidR="00354465">
              <w:t>FGM4</w:t>
            </w:r>
            <w:r w:rsidR="00A4234E" w:rsidRPr="00A4234E">
              <w:t xml:space="preserve">XXX </w:t>
            </w:r>
            <w:r w:rsidR="00612D6B" w:rsidRPr="00612D6B">
              <w:t>Create digital forest operational map</w:t>
            </w:r>
          </w:p>
        </w:tc>
      </w:tr>
      <w:tr w:rsidR="00556C4C" w:rsidRPr="00A55106" w14:paraId="5A8C9EA6" w14:textId="77777777" w:rsidTr="00113678">
        <w:trPr>
          <w:tblHeader/>
        </w:trPr>
        <w:tc>
          <w:tcPr>
            <w:tcW w:w="5000" w:type="pct"/>
            <w:gridSpan w:val="2"/>
            <w:shd w:val="clear" w:color="auto" w:fill="auto"/>
          </w:tcPr>
          <w:p w14:paraId="1806DE58" w14:textId="77777777" w:rsidR="00556C4C" w:rsidRPr="000754EC" w:rsidRDefault="00D71E43" w:rsidP="000754EC">
            <w:pPr>
              <w:pStyle w:val="SIHeading2"/>
            </w:pPr>
            <w:r>
              <w:t>Performance E</w:t>
            </w:r>
            <w:r w:rsidRPr="000754EC">
              <w:t>vidence</w:t>
            </w:r>
          </w:p>
        </w:tc>
      </w:tr>
      <w:tr w:rsidR="00556C4C" w:rsidRPr="00067E1C" w14:paraId="79B96DE7" w14:textId="77777777" w:rsidTr="00113678">
        <w:tc>
          <w:tcPr>
            <w:tcW w:w="5000" w:type="pct"/>
            <w:gridSpan w:val="2"/>
            <w:shd w:val="clear" w:color="auto" w:fill="auto"/>
          </w:tcPr>
          <w:p w14:paraId="7BFA7F81" w14:textId="0A644391" w:rsidR="00FC325D" w:rsidRDefault="00FC325D" w:rsidP="00E74FFA">
            <w:pPr>
              <w:pStyle w:val="SIText"/>
            </w:pPr>
            <w:r>
              <w:t xml:space="preserve">An individual demonstrating competency must satisfy all of the elements and performance criteria in this unit. </w:t>
            </w:r>
          </w:p>
          <w:p w14:paraId="4380CBF8" w14:textId="77777777" w:rsidR="00B66449" w:rsidRPr="00FC325D" w:rsidRDefault="00B66449" w:rsidP="00E74FFA">
            <w:pPr>
              <w:pStyle w:val="SIText"/>
            </w:pPr>
          </w:p>
          <w:p w14:paraId="1B35CB00" w14:textId="4E10A484" w:rsidR="00556C4C" w:rsidRPr="000754EC" w:rsidRDefault="008E2FD6" w:rsidP="00E74FFA">
            <w:pPr>
              <w:pStyle w:val="SIText"/>
            </w:pPr>
            <w:r w:rsidRPr="00CD15EA">
              <w:t>There must be evidence that the individual has</w:t>
            </w:r>
            <w:r w:rsidR="00612D6B">
              <w:t xml:space="preserve"> used a </w:t>
            </w:r>
            <w:r w:rsidR="00E74FFA" w:rsidRPr="00E74FFA">
              <w:t xml:space="preserve">Geographic Information System </w:t>
            </w:r>
            <w:r w:rsidR="00E74FFA">
              <w:t>(</w:t>
            </w:r>
            <w:r w:rsidR="00612D6B">
              <w:t>GIS</w:t>
            </w:r>
            <w:r w:rsidR="00E74FFA">
              <w:t>)</w:t>
            </w:r>
            <w:r w:rsidR="00612D6B">
              <w:t xml:space="preserve"> software program to create and share three forestry operational maps </w:t>
            </w:r>
            <w:r w:rsidR="00612D6B" w:rsidRPr="00612D6B">
              <w:t>according to a work order or work instructions</w:t>
            </w:r>
            <w:r w:rsidR="00612D6B">
              <w:t>.</w:t>
            </w:r>
          </w:p>
        </w:tc>
      </w:tr>
    </w:tbl>
    <w:p w14:paraId="59BA2BE1"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19D8B7C" w14:textId="77777777" w:rsidTr="00CA2922">
        <w:trPr>
          <w:tblHeader/>
        </w:trPr>
        <w:tc>
          <w:tcPr>
            <w:tcW w:w="5000" w:type="pct"/>
            <w:shd w:val="clear" w:color="auto" w:fill="auto"/>
          </w:tcPr>
          <w:p w14:paraId="56324568" w14:textId="77777777" w:rsidR="00F1480E" w:rsidRPr="000754EC" w:rsidRDefault="00D71E43" w:rsidP="000754EC">
            <w:pPr>
              <w:pStyle w:val="SIHeading2"/>
            </w:pPr>
            <w:r w:rsidRPr="002C55E9">
              <w:t>K</w:t>
            </w:r>
            <w:r w:rsidRPr="000754EC">
              <w:t>nowledge Evidence</w:t>
            </w:r>
          </w:p>
        </w:tc>
      </w:tr>
      <w:tr w:rsidR="00F1480E" w:rsidRPr="00067E1C" w14:paraId="2E3880FF" w14:textId="77777777" w:rsidTr="00CA2922">
        <w:tc>
          <w:tcPr>
            <w:tcW w:w="5000" w:type="pct"/>
            <w:shd w:val="clear" w:color="auto" w:fill="auto"/>
          </w:tcPr>
          <w:p w14:paraId="68E1FF7C" w14:textId="77777777" w:rsidR="00EE4378" w:rsidRPr="00EE4378" w:rsidRDefault="00EE4378" w:rsidP="00EE4378">
            <w:pPr>
              <w:pStyle w:val="SIText"/>
            </w:pPr>
            <w:r w:rsidRPr="00EE4378">
              <w:t>An individual must be able to demonstrate the knowledge required to perform the tasks outlined in the elements and performance criteria of this unit. This includes knowledge of</w:t>
            </w:r>
          </w:p>
          <w:p w14:paraId="28E39B81" w14:textId="20481502" w:rsidR="00DC4BEA" w:rsidRPr="00DC4BEA" w:rsidRDefault="00E74FFA" w:rsidP="00AE2FDC">
            <w:pPr>
              <w:pStyle w:val="SIBulletList1"/>
            </w:pPr>
            <w:r>
              <w:t>r</w:t>
            </w:r>
            <w:r w:rsidR="008A51E5">
              <w:t>ange and functionality of GIS</w:t>
            </w:r>
            <w:r w:rsidR="00DC4BEA" w:rsidRPr="00DC4BEA">
              <w:t xml:space="preserve"> software packages </w:t>
            </w:r>
          </w:p>
          <w:p w14:paraId="3ED16966" w14:textId="1993664C" w:rsidR="00DC4BEA" w:rsidRPr="00DC4BEA" w:rsidRDefault="00E74FFA" w:rsidP="00AE2FDC">
            <w:pPr>
              <w:pStyle w:val="SIBulletList1"/>
            </w:pPr>
            <w:r>
              <w:t>b</w:t>
            </w:r>
            <w:r w:rsidR="00DC4BEA" w:rsidRPr="00DC4BEA">
              <w:t>asic GIS concepts</w:t>
            </w:r>
          </w:p>
          <w:p w14:paraId="02C5371D" w14:textId="34815A80" w:rsidR="00DC4BEA" w:rsidRPr="00DC4BEA" w:rsidRDefault="00A255FE" w:rsidP="00AE2FDC">
            <w:pPr>
              <w:pStyle w:val="SIBulletList2"/>
            </w:pPr>
            <w:r>
              <w:t>s</w:t>
            </w:r>
            <w:r w:rsidR="00DC4BEA" w:rsidRPr="00DC4BEA">
              <w:t>ources and types of spatial data and projections</w:t>
            </w:r>
          </w:p>
          <w:p w14:paraId="62E00AD5" w14:textId="15B20FFF" w:rsidR="00DC4BEA" w:rsidRPr="00DC4BEA" w:rsidRDefault="00A255FE" w:rsidP="00AE2FDC">
            <w:pPr>
              <w:pStyle w:val="SIBulletList2"/>
            </w:pPr>
            <w:r>
              <w:t>a</w:t>
            </w:r>
            <w:r w:rsidR="00DC4BEA" w:rsidRPr="00DC4BEA">
              <w:t>pplication areas</w:t>
            </w:r>
          </w:p>
          <w:p w14:paraId="480C692B" w14:textId="3B94430B" w:rsidR="00DC4BEA" w:rsidRPr="00DC4BEA" w:rsidRDefault="00A255FE" w:rsidP="00AE2FDC">
            <w:pPr>
              <w:pStyle w:val="SIBulletList2"/>
            </w:pPr>
            <w:r>
              <w:t>m</w:t>
            </w:r>
            <w:r w:rsidR="00DC4BEA" w:rsidRPr="00DC4BEA">
              <w:t>ap features</w:t>
            </w:r>
          </w:p>
          <w:p w14:paraId="1F2B74A9" w14:textId="4DA6BE62" w:rsidR="00DC4BEA" w:rsidRPr="00DC4BEA" w:rsidRDefault="00A255FE" w:rsidP="00AE2FDC">
            <w:pPr>
              <w:pStyle w:val="SIBulletList2"/>
            </w:pPr>
            <w:r>
              <w:t>m</w:t>
            </w:r>
            <w:r w:rsidR="00DC4BEA" w:rsidRPr="00DC4BEA">
              <w:t>ap layers</w:t>
            </w:r>
          </w:p>
          <w:p w14:paraId="6127294C" w14:textId="0729AFD5" w:rsidR="00DC4BEA" w:rsidRPr="00DC4BEA" w:rsidRDefault="00E74FFA" w:rsidP="00AE2FDC">
            <w:pPr>
              <w:pStyle w:val="SIBulletList1"/>
            </w:pPr>
            <w:r>
              <w:t>p</w:t>
            </w:r>
            <w:r w:rsidR="00DC4BEA" w:rsidRPr="00DC4BEA">
              <w:t>rocedure to create digital map</w:t>
            </w:r>
            <w:r w:rsidR="008A51E5">
              <w:t>s</w:t>
            </w:r>
          </w:p>
          <w:p w14:paraId="36682166" w14:textId="5EF0705C" w:rsidR="00DC4BEA" w:rsidRPr="00DC4BEA" w:rsidRDefault="00A255FE" w:rsidP="00AE2FDC">
            <w:pPr>
              <w:pStyle w:val="SIBulletList2"/>
            </w:pPr>
            <w:r>
              <w:t>c</w:t>
            </w:r>
            <w:r w:rsidR="00DC4BEA" w:rsidRPr="00DC4BEA">
              <w:t>hoose base map</w:t>
            </w:r>
          </w:p>
          <w:p w14:paraId="53D62942" w14:textId="068D7615" w:rsidR="00DC4BEA" w:rsidRPr="00DC4BEA" w:rsidRDefault="00A255FE" w:rsidP="00AE2FDC">
            <w:pPr>
              <w:pStyle w:val="SIBulletList2"/>
            </w:pPr>
            <w:r>
              <w:t>s</w:t>
            </w:r>
            <w:r w:rsidR="00DC4BEA" w:rsidRPr="00DC4BEA">
              <w:t xml:space="preserve">elect data </w:t>
            </w:r>
          </w:p>
          <w:p w14:paraId="59F9B5B2" w14:textId="6AA2882F" w:rsidR="00DC4BEA" w:rsidRPr="00DC4BEA" w:rsidRDefault="00A255FE" w:rsidP="00AE2FDC">
            <w:pPr>
              <w:pStyle w:val="SIBulletList2"/>
            </w:pPr>
            <w:r>
              <w:t>a</w:t>
            </w:r>
            <w:r w:rsidR="00DC4BEA" w:rsidRPr="00DC4BEA">
              <w:t>dd layers with relevant data</w:t>
            </w:r>
          </w:p>
          <w:p w14:paraId="5BBC5D02" w14:textId="17E160AE" w:rsidR="00DC4BEA" w:rsidRPr="00DC4BEA" w:rsidRDefault="00A255FE" w:rsidP="00AE2FDC">
            <w:pPr>
              <w:pStyle w:val="SIBulletList2"/>
            </w:pPr>
            <w:r>
              <w:t>c</w:t>
            </w:r>
            <w:r w:rsidR="00DC4BEA" w:rsidRPr="00DC4BEA">
              <w:t>hange styles</w:t>
            </w:r>
          </w:p>
          <w:p w14:paraId="6448EC6B" w14:textId="4F934469" w:rsidR="00DC4BEA" w:rsidRPr="00DC4BEA" w:rsidRDefault="00A255FE" w:rsidP="00AE2FDC">
            <w:pPr>
              <w:pStyle w:val="SIBulletList2"/>
            </w:pPr>
            <w:r>
              <w:t>c</w:t>
            </w:r>
            <w:r w:rsidR="00DC4BEA" w:rsidRPr="00DC4BEA">
              <w:t>onfigure pop</w:t>
            </w:r>
            <w:r>
              <w:t>-</w:t>
            </w:r>
            <w:r w:rsidR="00DC4BEA" w:rsidRPr="00DC4BEA">
              <w:t>ups</w:t>
            </w:r>
          </w:p>
          <w:p w14:paraId="5CA2A4C7" w14:textId="25755877" w:rsidR="00DC4BEA" w:rsidRDefault="00A255FE" w:rsidP="00DC4BEA">
            <w:pPr>
              <w:pStyle w:val="SIBulletList2"/>
            </w:pPr>
            <w:r>
              <w:t>s</w:t>
            </w:r>
            <w:r w:rsidR="00DC4BEA" w:rsidRPr="00DC4BEA">
              <w:t>ave map</w:t>
            </w:r>
          </w:p>
          <w:p w14:paraId="393FAC6D" w14:textId="36015272" w:rsidR="008A51E5" w:rsidRPr="00DC4BEA" w:rsidRDefault="00A255FE" w:rsidP="00AE2FDC">
            <w:pPr>
              <w:pStyle w:val="SIBulletList2"/>
            </w:pPr>
            <w:r>
              <w:t>p</w:t>
            </w:r>
            <w:r w:rsidR="008A51E5">
              <w:t>roofread map</w:t>
            </w:r>
          </w:p>
          <w:p w14:paraId="66985350" w14:textId="7323B9E1" w:rsidR="00DC4BEA" w:rsidRPr="00DC4BEA" w:rsidRDefault="00A255FE" w:rsidP="00AE2FDC">
            <w:pPr>
              <w:pStyle w:val="SIBulletList2"/>
            </w:pPr>
            <w:r>
              <w:t>s</w:t>
            </w:r>
            <w:r w:rsidR="00DC4BEA" w:rsidRPr="00DC4BEA">
              <w:t>hare map</w:t>
            </w:r>
          </w:p>
          <w:p w14:paraId="7CC108EA" w14:textId="10825335" w:rsidR="00DC4BEA" w:rsidRPr="00DC4BEA" w:rsidRDefault="00E74FFA" w:rsidP="00AE2FDC">
            <w:pPr>
              <w:pStyle w:val="SIBulletList1"/>
            </w:pPr>
            <w:r>
              <w:t>g</w:t>
            </w:r>
            <w:r w:rsidR="00DC4BEA" w:rsidRPr="00DC4BEA">
              <w:t>eoreferencing maps</w:t>
            </w:r>
          </w:p>
          <w:p w14:paraId="0A8896CB" w14:textId="1F3E1837" w:rsidR="00DC4BEA" w:rsidRDefault="00E74FFA" w:rsidP="00DC4BEA">
            <w:pPr>
              <w:pStyle w:val="SIBulletList1"/>
            </w:pPr>
            <w:r>
              <w:t>r</w:t>
            </w:r>
            <w:r w:rsidR="00DC4BEA" w:rsidRPr="00DC4BEA">
              <w:t xml:space="preserve">easons and procedures for checking accuracy, integrity and completeness of data </w:t>
            </w:r>
          </w:p>
          <w:p w14:paraId="39B7CCBD" w14:textId="5942CDC6" w:rsidR="009760D5" w:rsidRDefault="00E74FFA" w:rsidP="00DC4BEA">
            <w:pPr>
              <w:pStyle w:val="SIBulletList1"/>
            </w:pPr>
            <w:r>
              <w:t>f</w:t>
            </w:r>
            <w:r w:rsidR="009760D5" w:rsidRPr="009760D5">
              <w:t>undame</w:t>
            </w:r>
            <w:r w:rsidR="009760D5">
              <w:t xml:space="preserve">ntal </w:t>
            </w:r>
            <w:r w:rsidR="00DC4BEA">
              <w:t>features of maps</w:t>
            </w:r>
          </w:p>
          <w:p w14:paraId="086F5D6D" w14:textId="32B72EDC" w:rsidR="009760D5" w:rsidRDefault="009760D5" w:rsidP="00AE2FDC">
            <w:pPr>
              <w:pStyle w:val="SIBulletList2"/>
            </w:pPr>
            <w:r w:rsidRPr="009760D5">
              <w:t>title</w:t>
            </w:r>
          </w:p>
          <w:p w14:paraId="31927988" w14:textId="057122A6" w:rsidR="009760D5" w:rsidRDefault="009760D5" w:rsidP="00AE2FDC">
            <w:pPr>
              <w:pStyle w:val="SIBulletList2"/>
            </w:pPr>
            <w:r w:rsidRPr="009760D5">
              <w:t>coordinates</w:t>
            </w:r>
          </w:p>
          <w:p w14:paraId="21E634D8" w14:textId="59C933B3" w:rsidR="009760D5" w:rsidRDefault="009760D5" w:rsidP="00AE2FDC">
            <w:pPr>
              <w:pStyle w:val="SIBulletList2"/>
            </w:pPr>
            <w:r w:rsidRPr="009760D5">
              <w:t>scale</w:t>
            </w:r>
          </w:p>
          <w:p w14:paraId="35AF671F" w14:textId="191D2B6C" w:rsidR="009760D5" w:rsidRDefault="009760D5" w:rsidP="00AE2FDC">
            <w:pPr>
              <w:pStyle w:val="SIBulletList2"/>
            </w:pPr>
            <w:r w:rsidRPr="009760D5">
              <w:t>legend</w:t>
            </w:r>
          </w:p>
          <w:p w14:paraId="4631AA00" w14:textId="3751EEAB" w:rsidR="009760D5" w:rsidRDefault="009760D5" w:rsidP="00AE2FDC">
            <w:pPr>
              <w:pStyle w:val="SIBulletList2"/>
            </w:pPr>
            <w:r w:rsidRPr="009760D5">
              <w:t>data frame</w:t>
            </w:r>
          </w:p>
          <w:p w14:paraId="78136303" w14:textId="5621CCF8" w:rsidR="009760D5" w:rsidRDefault="009760D5" w:rsidP="00AE2FDC">
            <w:pPr>
              <w:pStyle w:val="SIBulletList2"/>
            </w:pPr>
            <w:r w:rsidRPr="009760D5">
              <w:t>orientation</w:t>
            </w:r>
          </w:p>
          <w:p w14:paraId="613768B1" w14:textId="37349A62" w:rsidR="009760D5" w:rsidRPr="009760D5" w:rsidRDefault="009760D5" w:rsidP="00AE2FDC">
            <w:pPr>
              <w:pStyle w:val="SIBulletList2"/>
            </w:pPr>
            <w:r w:rsidRPr="009760D5">
              <w:t>citation</w:t>
            </w:r>
          </w:p>
          <w:p w14:paraId="07F0E707" w14:textId="22E1A058" w:rsidR="009760D5" w:rsidRDefault="00E74FFA" w:rsidP="00DC4BEA">
            <w:pPr>
              <w:pStyle w:val="SIBulletList1"/>
            </w:pPr>
            <w:r>
              <w:t>f</w:t>
            </w:r>
            <w:r w:rsidR="009760D5">
              <w:t>orest operation</w:t>
            </w:r>
            <w:r w:rsidR="00DC4BEA">
              <w:t>al maps</w:t>
            </w:r>
            <w:r w:rsidR="009760D5">
              <w:t xml:space="preserve"> </w:t>
            </w:r>
          </w:p>
          <w:p w14:paraId="7BB193ED" w14:textId="195077F2" w:rsidR="009760D5" w:rsidRPr="00DC4BEA" w:rsidRDefault="009760D5" w:rsidP="00AE2FDC">
            <w:pPr>
              <w:pStyle w:val="SIBulletList2"/>
            </w:pPr>
            <w:r w:rsidRPr="00DC4BEA">
              <w:t>purpose</w:t>
            </w:r>
          </w:p>
          <w:p w14:paraId="3F163E14" w14:textId="0B85990C" w:rsidR="009760D5" w:rsidRPr="00AE2FDC" w:rsidRDefault="009760D5" w:rsidP="00AE2FDC">
            <w:pPr>
              <w:pStyle w:val="SIBulletList2"/>
            </w:pPr>
            <w:r w:rsidRPr="00AE2FDC">
              <w:t>intended users</w:t>
            </w:r>
          </w:p>
          <w:p w14:paraId="7367CA0F" w14:textId="2F8A6BED" w:rsidR="009760D5" w:rsidRPr="00AE2FDC" w:rsidRDefault="009760D5" w:rsidP="00AE2FDC">
            <w:pPr>
              <w:pStyle w:val="SIBulletList2"/>
            </w:pPr>
            <w:r w:rsidRPr="00AE2FDC">
              <w:t>format</w:t>
            </w:r>
          </w:p>
          <w:p w14:paraId="343C8DEC" w14:textId="209E3B0C" w:rsidR="009760D5" w:rsidRPr="00DC4BEA" w:rsidRDefault="009760D5" w:rsidP="00AE2FDC">
            <w:pPr>
              <w:pStyle w:val="SIBulletList2"/>
            </w:pPr>
            <w:r w:rsidRPr="00AE2FDC">
              <w:t xml:space="preserve">information contained in forest operation </w:t>
            </w:r>
            <w:r w:rsidR="00DC4BEA">
              <w:t>maps</w:t>
            </w:r>
          </w:p>
          <w:p w14:paraId="0DB8C232" w14:textId="168CFCEC" w:rsidR="009760D5" w:rsidRPr="00AE2FDC" w:rsidRDefault="009760D5" w:rsidP="00AE2FDC">
            <w:pPr>
              <w:pStyle w:val="SIBulletList2"/>
            </w:pPr>
            <w:r w:rsidRPr="008A51E5">
              <w:t>amendments</w:t>
            </w:r>
          </w:p>
          <w:p w14:paraId="0BF4178F" w14:textId="44D11953" w:rsidR="007B0C7A" w:rsidRPr="000754EC" w:rsidRDefault="003A15B4" w:rsidP="00AE2FDC">
            <w:pPr>
              <w:pStyle w:val="SIBulletList2"/>
            </w:pPr>
            <w:r w:rsidRPr="00AE2FDC">
              <w:t>versions</w:t>
            </w:r>
            <w:r w:rsidR="00E74FFA">
              <w:t>.</w:t>
            </w:r>
          </w:p>
        </w:tc>
      </w:tr>
    </w:tbl>
    <w:p w14:paraId="5182EE1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27B2336" w14:textId="77777777" w:rsidTr="00CA2922">
        <w:trPr>
          <w:tblHeader/>
        </w:trPr>
        <w:tc>
          <w:tcPr>
            <w:tcW w:w="5000" w:type="pct"/>
            <w:shd w:val="clear" w:color="auto" w:fill="auto"/>
          </w:tcPr>
          <w:p w14:paraId="26F51032" w14:textId="77777777" w:rsidR="00F1480E" w:rsidRPr="000754EC" w:rsidRDefault="00D71E43" w:rsidP="000754EC">
            <w:pPr>
              <w:pStyle w:val="SIHeading2"/>
            </w:pPr>
            <w:r w:rsidRPr="002C55E9">
              <w:t>A</w:t>
            </w:r>
            <w:r w:rsidRPr="000754EC">
              <w:t>ssessment Conditions</w:t>
            </w:r>
          </w:p>
        </w:tc>
      </w:tr>
      <w:tr w:rsidR="00F1480E" w:rsidRPr="00A55106" w14:paraId="5E64AF82" w14:textId="77777777" w:rsidTr="00CA2922">
        <w:tc>
          <w:tcPr>
            <w:tcW w:w="5000" w:type="pct"/>
            <w:shd w:val="clear" w:color="auto" w:fill="auto"/>
          </w:tcPr>
          <w:p w14:paraId="64444F7B" w14:textId="77777777" w:rsidR="00FC325D" w:rsidRPr="00FC325D" w:rsidRDefault="00FC325D" w:rsidP="00FC325D">
            <w:pPr>
              <w:pStyle w:val="SIText"/>
            </w:pPr>
            <w:r>
              <w:t xml:space="preserve">Assessment of the skills in this unit of competency must take place under the following conditions: </w:t>
            </w:r>
          </w:p>
          <w:p w14:paraId="601CF279" w14:textId="77777777" w:rsidR="008E2FD6" w:rsidRPr="00CD15EA" w:rsidRDefault="008E2FD6" w:rsidP="008E2FD6">
            <w:pPr>
              <w:pStyle w:val="SIBulletList1"/>
            </w:pPr>
            <w:r w:rsidRPr="00CD15EA">
              <w:t>physical conditions:</w:t>
            </w:r>
          </w:p>
          <w:p w14:paraId="5C67DD8B" w14:textId="7D0CAAC8" w:rsidR="005132BC" w:rsidRDefault="005132BC" w:rsidP="005132BC">
            <w:pPr>
              <w:pStyle w:val="SIBulletList2"/>
            </w:pPr>
            <w:r>
              <w:t xml:space="preserve">skills must be demonstrated in a </w:t>
            </w:r>
            <w:r w:rsidR="003A15B4">
              <w:t>forestry</w:t>
            </w:r>
            <w:r w:rsidR="00E12BEB">
              <w:t xml:space="preserve"> or plantation setting</w:t>
            </w:r>
            <w:r>
              <w:t xml:space="preserve"> </w:t>
            </w:r>
          </w:p>
          <w:p w14:paraId="74F8336A" w14:textId="77777777" w:rsidR="008E2FD6" w:rsidRPr="00CD15EA" w:rsidRDefault="008E2FD6" w:rsidP="008E2FD6">
            <w:pPr>
              <w:pStyle w:val="SIBulletList1"/>
            </w:pPr>
            <w:r w:rsidRPr="00CD15EA">
              <w:t>resources, equipment and materials:</w:t>
            </w:r>
          </w:p>
          <w:p w14:paraId="70D94DD6" w14:textId="016B9CCD" w:rsidR="008E2FD6" w:rsidRPr="00CD15EA" w:rsidRDefault="00DC4BEA" w:rsidP="008E2FD6">
            <w:pPr>
              <w:pStyle w:val="SIBulletList2"/>
            </w:pPr>
            <w:r>
              <w:t>computer hardware required to run GIS software package</w:t>
            </w:r>
          </w:p>
          <w:p w14:paraId="593623F7" w14:textId="5745F662" w:rsidR="00DC4BEA" w:rsidRDefault="00DC4BEA" w:rsidP="008E2FD6">
            <w:pPr>
              <w:pStyle w:val="SIBulletList2"/>
            </w:pPr>
            <w:r w:rsidRPr="00DC4BEA">
              <w:t>GIS software package</w:t>
            </w:r>
          </w:p>
          <w:p w14:paraId="1D880DC3" w14:textId="1ED5A5EB" w:rsidR="00DC4BEA" w:rsidRDefault="00DC4BEA" w:rsidP="00DC4BEA">
            <w:pPr>
              <w:pStyle w:val="SIBulletList2"/>
            </w:pPr>
            <w:r>
              <w:t>Internet access</w:t>
            </w:r>
          </w:p>
          <w:p w14:paraId="654C68DF" w14:textId="77777777" w:rsidR="008E2FD6" w:rsidRPr="00CD15EA" w:rsidRDefault="008E2FD6" w:rsidP="008E2FD6">
            <w:pPr>
              <w:pStyle w:val="SIBulletList1"/>
            </w:pPr>
            <w:r w:rsidRPr="00CD15EA">
              <w:t>specifications:</w:t>
            </w:r>
          </w:p>
          <w:p w14:paraId="4F11D71B" w14:textId="201A4285" w:rsidR="009760D5" w:rsidRPr="009760D5" w:rsidRDefault="00EE4378" w:rsidP="009760D5">
            <w:pPr>
              <w:pStyle w:val="SIBulletList2"/>
            </w:pPr>
            <w:r w:rsidRPr="00EE4378">
              <w:lastRenderedPageBreak/>
              <w:t xml:space="preserve">access to work order or instruction detailing </w:t>
            </w:r>
            <w:r w:rsidR="00DC4BEA">
              <w:t>requirements for forestry operational map</w:t>
            </w:r>
          </w:p>
          <w:p w14:paraId="3F601BD6" w14:textId="22B0822D" w:rsidR="008E2FD6" w:rsidRPr="00CD15EA" w:rsidRDefault="008E2FD6" w:rsidP="008E2FD6">
            <w:pPr>
              <w:pStyle w:val="SIBulletList2"/>
            </w:pPr>
            <w:r w:rsidRPr="00CD15EA">
              <w:t xml:space="preserve">access to workplace policies and procedures which cover current Work Health and Safety Acts or Occupation Health and Safety Acts, regulations and related industry standards and codes of practice applicable to </w:t>
            </w:r>
            <w:r w:rsidR="008A51E5" w:rsidRPr="00DC4BEA">
              <w:t>operating</w:t>
            </w:r>
            <w:r w:rsidR="00DC4BEA" w:rsidRPr="00DC4BEA">
              <w:t xml:space="preserve"> computer software and hardware</w:t>
            </w:r>
          </w:p>
          <w:p w14:paraId="6518BF00" w14:textId="21AC86FC" w:rsidR="008E2FD6" w:rsidRPr="00CD15EA" w:rsidRDefault="008E2FD6" w:rsidP="008E2FD6">
            <w:pPr>
              <w:pStyle w:val="SIBulletList2"/>
            </w:pPr>
            <w:r w:rsidRPr="00CD15EA">
              <w:t xml:space="preserve">access to workplace policies and procedures which cover current Environment Protection Acts, regulations and related industry standards and codes of practice applicable to </w:t>
            </w:r>
            <w:r w:rsidR="008A51E5" w:rsidRPr="00DC4BEA">
              <w:t>operating</w:t>
            </w:r>
            <w:r w:rsidR="00DC4BEA" w:rsidRPr="00DC4BEA">
              <w:t xml:space="preserve"> computer software and hardware</w:t>
            </w:r>
          </w:p>
          <w:p w14:paraId="388C886C" w14:textId="77777777" w:rsidR="00E12BEB" w:rsidRDefault="00EE4378" w:rsidP="008E2FD6">
            <w:pPr>
              <w:pStyle w:val="SIBulletList2"/>
            </w:pPr>
            <w:r w:rsidRPr="00EE4378">
              <w:t>access to workplace safety and environmental protection plans</w:t>
            </w:r>
            <w:r w:rsidRPr="00EE4378" w:rsidDel="00EE4378">
              <w:t xml:space="preserve"> </w:t>
            </w:r>
          </w:p>
          <w:p w14:paraId="0064746A" w14:textId="61B359E5" w:rsidR="008E2FD6" w:rsidRPr="00CD15EA" w:rsidRDefault="008E2FD6" w:rsidP="008E2FD6">
            <w:pPr>
              <w:pStyle w:val="SIBulletList2"/>
            </w:pPr>
            <w:r w:rsidRPr="00CD15EA">
              <w:t>access to site emergency procedure</w:t>
            </w:r>
          </w:p>
          <w:p w14:paraId="54F714BA" w14:textId="2AFFB164" w:rsidR="00DC4BEA" w:rsidRPr="00DC4BEA" w:rsidRDefault="008E2FD6" w:rsidP="00DC4BEA">
            <w:pPr>
              <w:pStyle w:val="SIBulletList2"/>
            </w:pPr>
            <w:r w:rsidRPr="00CD15EA">
              <w:t xml:space="preserve">access to workplace </w:t>
            </w:r>
            <w:r w:rsidR="003827AF">
              <w:t>acceptable use</w:t>
            </w:r>
            <w:r w:rsidRPr="00CD15EA">
              <w:t xml:space="preserve"> </w:t>
            </w:r>
            <w:r w:rsidR="003827AF">
              <w:t>policies</w:t>
            </w:r>
            <w:r w:rsidR="003827AF" w:rsidRPr="00CD15EA">
              <w:t xml:space="preserve"> </w:t>
            </w:r>
            <w:r w:rsidRPr="00CD15EA">
              <w:t xml:space="preserve">for </w:t>
            </w:r>
            <w:r w:rsidR="00DC4BEA">
              <w:t>use of computing equipment</w:t>
            </w:r>
          </w:p>
          <w:p w14:paraId="38C8439D" w14:textId="35634138" w:rsidR="008E2FD6" w:rsidRPr="00CD15EA" w:rsidRDefault="008E2FD6" w:rsidP="008E2FD6">
            <w:pPr>
              <w:pStyle w:val="SIBulletList2"/>
            </w:pPr>
            <w:r w:rsidRPr="00CD15EA">
              <w:t xml:space="preserve">access to </w:t>
            </w:r>
            <w:ins w:id="2" w:author="Rob Stowell" w:date="2019-12-06T18:03:00Z">
              <w:r w:rsidR="00242E6D" w:rsidRPr="00242E6D">
                <w:t>manufacturer</w:t>
              </w:r>
            </w:ins>
            <w:del w:id="3" w:author="Rob Stowell" w:date="2019-12-06T18:03:00Z">
              <w:r w:rsidR="00593F93" w:rsidDel="00242E6D">
                <w:delText>who</w:delText>
              </w:r>
              <w:r w:rsidRPr="00CD15EA" w:rsidDel="00242E6D">
                <w:delText>user</w:delText>
              </w:r>
            </w:del>
            <w:r w:rsidRPr="00CD15EA">
              <w:t xml:space="preserve"> manual for </w:t>
            </w:r>
            <w:r w:rsidR="00DC4BEA">
              <w:t>computing equipment</w:t>
            </w:r>
            <w:r w:rsidR="00703687">
              <w:t xml:space="preserve"> and technical instructions for use of </w:t>
            </w:r>
            <w:r w:rsidR="00DC4BEA">
              <w:t>GIS software package</w:t>
            </w:r>
            <w:r w:rsidRPr="00CD15EA">
              <w:t>.</w:t>
            </w:r>
          </w:p>
          <w:p w14:paraId="75D6B074" w14:textId="77777777" w:rsidR="008E2FD6" w:rsidRPr="00CD15EA" w:rsidRDefault="008E2FD6" w:rsidP="00E74FFA">
            <w:pPr>
              <w:pStyle w:val="SIText"/>
            </w:pPr>
          </w:p>
          <w:p w14:paraId="6A9482A4" w14:textId="4DF824C2" w:rsidR="00F1480E" w:rsidRPr="000754EC" w:rsidRDefault="008E2FD6" w:rsidP="00E74FFA">
            <w:pPr>
              <w:pStyle w:val="SIText"/>
              <w:rPr>
                <w:rFonts w:eastAsia="Calibri"/>
              </w:rPr>
            </w:pPr>
            <w:r w:rsidRPr="00CD15EA">
              <w:t>Assessors of this unit must satisfy the requirements for assessors in applicable vocational education and training legislation, frameworks and/or standards.</w:t>
            </w:r>
          </w:p>
        </w:tc>
      </w:tr>
    </w:tbl>
    <w:p w14:paraId="57ADF79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C5BC0F6" w14:textId="77777777" w:rsidTr="004679E3">
        <w:tc>
          <w:tcPr>
            <w:tcW w:w="990" w:type="pct"/>
            <w:shd w:val="clear" w:color="auto" w:fill="auto"/>
          </w:tcPr>
          <w:p w14:paraId="47FFAB14" w14:textId="77777777" w:rsidR="00F1480E" w:rsidRPr="000754EC" w:rsidRDefault="00D71E43" w:rsidP="000754EC">
            <w:pPr>
              <w:pStyle w:val="SIHeading2"/>
            </w:pPr>
            <w:r w:rsidRPr="002C55E9">
              <w:t>L</w:t>
            </w:r>
            <w:r w:rsidRPr="000754EC">
              <w:t>inks</w:t>
            </w:r>
          </w:p>
        </w:tc>
        <w:tc>
          <w:tcPr>
            <w:tcW w:w="4010" w:type="pct"/>
            <w:shd w:val="clear" w:color="auto" w:fill="auto"/>
          </w:tcPr>
          <w:p w14:paraId="2697E5E8" w14:textId="6F842E4C" w:rsidR="00F1480E" w:rsidRPr="000754EC" w:rsidRDefault="00EE4378" w:rsidP="00E74FFA">
            <w:pPr>
              <w:pStyle w:val="SIText"/>
            </w:pPr>
            <w:r w:rsidRPr="00EE4378">
              <w:t xml:space="preserve">Companion Volume implementation guides are found in VETNet - </w:t>
            </w:r>
            <w:hyperlink r:id="rId11" w:history="1">
              <w:r w:rsidRPr="00EE4378">
                <w:t>https://vetnet.education.gov.au/Pages/TrainingDocs.aspx?q=0d96fe23-5747-4c01-9d6f-3509ff8d3d47</w:t>
              </w:r>
            </w:hyperlink>
          </w:p>
        </w:tc>
      </w:tr>
    </w:tbl>
    <w:p w14:paraId="57066260" w14:textId="77777777" w:rsidR="00F1480E" w:rsidRDefault="00F1480E" w:rsidP="005F771F">
      <w:pPr>
        <w:pStyle w:val="SIText"/>
      </w:pPr>
    </w:p>
    <w:p w14:paraId="2AF8E1E1" w14:textId="77777777" w:rsidR="00AB5133" w:rsidRDefault="00AB5133">
      <w:pPr>
        <w:pStyle w:val="SIText"/>
      </w:pPr>
    </w:p>
    <w:sectPr w:rsidR="00AB5133" w:rsidSect="00AE32CB">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7B4F13" w14:textId="77777777" w:rsidR="00913343" w:rsidRDefault="00913343" w:rsidP="00BF3F0A">
      <w:r>
        <w:separator/>
      </w:r>
    </w:p>
    <w:p w14:paraId="529584C3" w14:textId="77777777" w:rsidR="00913343" w:rsidRDefault="00913343"/>
  </w:endnote>
  <w:endnote w:type="continuationSeparator" w:id="0">
    <w:p w14:paraId="6DDFF3C9" w14:textId="77777777" w:rsidR="00913343" w:rsidRDefault="00913343" w:rsidP="00BF3F0A">
      <w:r>
        <w:continuationSeparator/>
      </w:r>
    </w:p>
    <w:p w14:paraId="43985C42" w14:textId="77777777" w:rsidR="00913343" w:rsidRDefault="009133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4941F" w14:textId="77777777" w:rsidR="00354465" w:rsidRDefault="0035446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59CAC305"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52A88543"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260D2B24"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33D0B" w14:textId="77777777" w:rsidR="00354465" w:rsidRDefault="0035446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AC5472" w14:textId="77777777" w:rsidR="00913343" w:rsidRDefault="00913343" w:rsidP="00BF3F0A">
      <w:r>
        <w:separator/>
      </w:r>
    </w:p>
    <w:p w14:paraId="14308829" w14:textId="77777777" w:rsidR="00913343" w:rsidRDefault="00913343"/>
  </w:footnote>
  <w:footnote w:type="continuationSeparator" w:id="0">
    <w:p w14:paraId="66326F67" w14:textId="77777777" w:rsidR="00913343" w:rsidRDefault="00913343" w:rsidP="00BF3F0A">
      <w:r>
        <w:continuationSeparator/>
      </w:r>
    </w:p>
    <w:p w14:paraId="37E8AC71" w14:textId="77777777" w:rsidR="00913343" w:rsidRDefault="0091334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286AE" w14:textId="77777777" w:rsidR="00354465" w:rsidRDefault="0035446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35017" w14:textId="494A4F9D" w:rsidR="009C2650" w:rsidRPr="00956978" w:rsidRDefault="008418E0" w:rsidP="00E01538">
    <w:pPr>
      <w:pStyle w:val="SIText"/>
    </w:pPr>
    <w:r w:rsidRPr="008418E0">
      <w:t>FWP</w:t>
    </w:r>
    <w:r w:rsidR="00354465">
      <w:t>FGM4</w:t>
    </w:r>
    <w:r w:rsidR="00E01538">
      <w:t>X</w:t>
    </w:r>
    <w:r w:rsidRPr="008418E0">
      <w:t xml:space="preserve">XX </w:t>
    </w:r>
    <w:r w:rsidR="00307851" w:rsidRPr="00307851">
      <w:t>Create digital forest operational map</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F5FE8" w14:textId="77777777" w:rsidR="00354465" w:rsidRDefault="0035446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8E76E890"/>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00196D96"/>
    <w:multiLevelType w:val="multilevel"/>
    <w:tmpl w:val="EB56FB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6077848"/>
    <w:multiLevelType w:val="multilevel"/>
    <w:tmpl w:val="6922B9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F986AE9"/>
    <w:multiLevelType w:val="hybridMultilevel"/>
    <w:tmpl w:val="3224FB34"/>
    <w:lvl w:ilvl="0" w:tplc="4BBAA7B4">
      <w:start w:val="1"/>
      <w:numFmt w:val="bullet"/>
      <w:lvlText w:val=""/>
      <w:lvlJc w:val="left"/>
      <w:pPr>
        <w:tabs>
          <w:tab w:val="num" w:pos="360"/>
        </w:tabs>
        <w:ind w:left="360" w:hanging="360"/>
      </w:pPr>
      <w:rPr>
        <w:rFonts w:ascii="Webdings" w:hAnsi="Webdings" w:hint="default"/>
        <w:color w:val="808080"/>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1" w15:restartNumberingAfterBreak="0">
    <w:nsid w:val="153F4D25"/>
    <w:multiLevelType w:val="hybridMultilevel"/>
    <w:tmpl w:val="97BEECAE"/>
    <w:lvl w:ilvl="0" w:tplc="77766242">
      <w:start w:val="1"/>
      <w:numFmt w:val="bullet"/>
      <w:lvlText w:val=""/>
      <w:lvlJc w:val="left"/>
      <w:pPr>
        <w:ind w:left="720" w:hanging="360"/>
      </w:pPr>
      <w:rPr>
        <w:rFonts w:ascii="Symbol" w:hAnsi="Symbol" w:hint="default"/>
      </w:rPr>
    </w:lvl>
    <w:lvl w:ilvl="1" w:tplc="D8D2AA08">
      <w:start w:val="1"/>
      <w:numFmt w:val="bullet"/>
      <w:lvlText w:val="o"/>
      <w:lvlJc w:val="left"/>
      <w:pPr>
        <w:ind w:left="1440" w:hanging="360"/>
      </w:pPr>
      <w:rPr>
        <w:rFonts w:ascii="Courier New" w:hAnsi="Courier New" w:hint="default"/>
      </w:rPr>
    </w:lvl>
    <w:lvl w:ilvl="2" w:tplc="71A07706">
      <w:start w:val="1"/>
      <w:numFmt w:val="bullet"/>
      <w:lvlText w:val=""/>
      <w:lvlJc w:val="left"/>
      <w:pPr>
        <w:ind w:left="2160" w:hanging="360"/>
      </w:pPr>
      <w:rPr>
        <w:rFonts w:ascii="Wingdings" w:hAnsi="Wingdings" w:hint="default"/>
      </w:rPr>
    </w:lvl>
    <w:lvl w:ilvl="3" w:tplc="BA502C7A">
      <w:start w:val="1"/>
      <w:numFmt w:val="bullet"/>
      <w:lvlText w:val=""/>
      <w:lvlJc w:val="left"/>
      <w:pPr>
        <w:ind w:left="2880" w:hanging="360"/>
      </w:pPr>
      <w:rPr>
        <w:rFonts w:ascii="Symbol" w:hAnsi="Symbol" w:hint="default"/>
      </w:rPr>
    </w:lvl>
    <w:lvl w:ilvl="4" w:tplc="A650B5F8">
      <w:start w:val="1"/>
      <w:numFmt w:val="bullet"/>
      <w:lvlText w:val="o"/>
      <w:lvlJc w:val="left"/>
      <w:pPr>
        <w:ind w:left="3600" w:hanging="360"/>
      </w:pPr>
      <w:rPr>
        <w:rFonts w:ascii="Courier New" w:hAnsi="Courier New" w:hint="default"/>
      </w:rPr>
    </w:lvl>
    <w:lvl w:ilvl="5" w:tplc="96D0466E">
      <w:start w:val="1"/>
      <w:numFmt w:val="bullet"/>
      <w:lvlText w:val=""/>
      <w:lvlJc w:val="left"/>
      <w:pPr>
        <w:ind w:left="4320" w:hanging="360"/>
      </w:pPr>
      <w:rPr>
        <w:rFonts w:ascii="Wingdings" w:hAnsi="Wingdings" w:hint="default"/>
      </w:rPr>
    </w:lvl>
    <w:lvl w:ilvl="6" w:tplc="684A7E22">
      <w:start w:val="1"/>
      <w:numFmt w:val="bullet"/>
      <w:lvlText w:val=""/>
      <w:lvlJc w:val="left"/>
      <w:pPr>
        <w:ind w:left="5040" w:hanging="360"/>
      </w:pPr>
      <w:rPr>
        <w:rFonts w:ascii="Symbol" w:hAnsi="Symbol" w:hint="default"/>
      </w:rPr>
    </w:lvl>
    <w:lvl w:ilvl="7" w:tplc="47E81E54">
      <w:start w:val="1"/>
      <w:numFmt w:val="bullet"/>
      <w:lvlText w:val="o"/>
      <w:lvlJc w:val="left"/>
      <w:pPr>
        <w:ind w:left="5760" w:hanging="360"/>
      </w:pPr>
      <w:rPr>
        <w:rFonts w:ascii="Courier New" w:hAnsi="Courier New" w:hint="default"/>
      </w:rPr>
    </w:lvl>
    <w:lvl w:ilvl="8" w:tplc="C27A65B0">
      <w:start w:val="1"/>
      <w:numFmt w:val="bullet"/>
      <w:lvlText w:val=""/>
      <w:lvlJc w:val="left"/>
      <w:pPr>
        <w:ind w:left="6480" w:hanging="360"/>
      </w:pPr>
      <w:rPr>
        <w:rFonts w:ascii="Wingdings" w:hAnsi="Wingdings" w:hint="default"/>
      </w:rPr>
    </w:lvl>
  </w:abstractNum>
  <w:abstractNum w:abstractNumId="12" w15:restartNumberingAfterBreak="0">
    <w:nsid w:val="1DFD1DE4"/>
    <w:multiLevelType w:val="hybridMultilevel"/>
    <w:tmpl w:val="C742CA5C"/>
    <w:lvl w:ilvl="0" w:tplc="E5A487A4">
      <w:start w:val="1"/>
      <w:numFmt w:val="bullet"/>
      <w:lvlText w:val=""/>
      <w:lvlJc w:val="left"/>
      <w:pPr>
        <w:ind w:left="720" w:hanging="360"/>
      </w:pPr>
      <w:rPr>
        <w:rFonts w:ascii="Symbol" w:hAnsi="Symbol" w:hint="default"/>
      </w:rPr>
    </w:lvl>
    <w:lvl w:ilvl="1" w:tplc="0EFC5612">
      <w:start w:val="1"/>
      <w:numFmt w:val="bullet"/>
      <w:lvlText w:val="o"/>
      <w:lvlJc w:val="left"/>
      <w:pPr>
        <w:ind w:left="1440" w:hanging="360"/>
      </w:pPr>
      <w:rPr>
        <w:rFonts w:ascii="Courier New" w:hAnsi="Courier New" w:hint="default"/>
      </w:rPr>
    </w:lvl>
    <w:lvl w:ilvl="2" w:tplc="80D294FC">
      <w:start w:val="1"/>
      <w:numFmt w:val="bullet"/>
      <w:lvlText w:val=""/>
      <w:lvlJc w:val="left"/>
      <w:pPr>
        <w:ind w:left="2160" w:hanging="360"/>
      </w:pPr>
      <w:rPr>
        <w:rFonts w:ascii="Wingdings" w:hAnsi="Wingdings" w:hint="default"/>
      </w:rPr>
    </w:lvl>
    <w:lvl w:ilvl="3" w:tplc="152EE208">
      <w:start w:val="1"/>
      <w:numFmt w:val="bullet"/>
      <w:lvlText w:val=""/>
      <w:lvlJc w:val="left"/>
      <w:pPr>
        <w:ind w:left="2880" w:hanging="360"/>
      </w:pPr>
      <w:rPr>
        <w:rFonts w:ascii="Symbol" w:hAnsi="Symbol" w:hint="default"/>
      </w:rPr>
    </w:lvl>
    <w:lvl w:ilvl="4" w:tplc="F25A2FA0">
      <w:start w:val="1"/>
      <w:numFmt w:val="bullet"/>
      <w:lvlText w:val="o"/>
      <w:lvlJc w:val="left"/>
      <w:pPr>
        <w:ind w:left="3600" w:hanging="360"/>
      </w:pPr>
      <w:rPr>
        <w:rFonts w:ascii="Courier New" w:hAnsi="Courier New" w:hint="default"/>
      </w:rPr>
    </w:lvl>
    <w:lvl w:ilvl="5" w:tplc="8A2E6F86">
      <w:start w:val="1"/>
      <w:numFmt w:val="bullet"/>
      <w:lvlText w:val=""/>
      <w:lvlJc w:val="left"/>
      <w:pPr>
        <w:ind w:left="4320" w:hanging="360"/>
      </w:pPr>
      <w:rPr>
        <w:rFonts w:ascii="Wingdings" w:hAnsi="Wingdings" w:hint="default"/>
      </w:rPr>
    </w:lvl>
    <w:lvl w:ilvl="6" w:tplc="C2CCB2F0">
      <w:start w:val="1"/>
      <w:numFmt w:val="bullet"/>
      <w:lvlText w:val=""/>
      <w:lvlJc w:val="left"/>
      <w:pPr>
        <w:ind w:left="5040" w:hanging="360"/>
      </w:pPr>
      <w:rPr>
        <w:rFonts w:ascii="Symbol" w:hAnsi="Symbol" w:hint="default"/>
      </w:rPr>
    </w:lvl>
    <w:lvl w:ilvl="7" w:tplc="4F0E216E">
      <w:start w:val="1"/>
      <w:numFmt w:val="bullet"/>
      <w:lvlText w:val="o"/>
      <w:lvlJc w:val="left"/>
      <w:pPr>
        <w:ind w:left="5760" w:hanging="360"/>
      </w:pPr>
      <w:rPr>
        <w:rFonts w:ascii="Courier New" w:hAnsi="Courier New" w:hint="default"/>
      </w:rPr>
    </w:lvl>
    <w:lvl w:ilvl="8" w:tplc="CDE2F01A">
      <w:start w:val="1"/>
      <w:numFmt w:val="bullet"/>
      <w:lvlText w:val=""/>
      <w:lvlJc w:val="left"/>
      <w:pPr>
        <w:ind w:left="6480" w:hanging="360"/>
      </w:pPr>
      <w:rPr>
        <w:rFonts w:ascii="Wingdings" w:hAnsi="Wingdings" w:hint="default"/>
      </w:rPr>
    </w:lvl>
  </w:abstractNum>
  <w:abstractNum w:abstractNumId="13" w15:restartNumberingAfterBreak="0">
    <w:nsid w:val="1E170C59"/>
    <w:multiLevelType w:val="multilevel"/>
    <w:tmpl w:val="DF9879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FC5789B"/>
    <w:multiLevelType w:val="multilevel"/>
    <w:tmpl w:val="5C56AF7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38251126"/>
    <w:multiLevelType w:val="multilevel"/>
    <w:tmpl w:val="13C27F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36F44B7"/>
    <w:multiLevelType w:val="multilevel"/>
    <w:tmpl w:val="D45EC8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D992AE1"/>
    <w:multiLevelType w:val="multilevel"/>
    <w:tmpl w:val="7BEE00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F070AEB"/>
    <w:multiLevelType w:val="hybridMultilevel"/>
    <w:tmpl w:val="266ED1B6"/>
    <w:lvl w:ilvl="0" w:tplc="B650BAC2">
      <w:start w:val="1"/>
      <w:numFmt w:val="bullet"/>
      <w:lvlText w:val=""/>
      <w:lvlJc w:val="left"/>
      <w:pPr>
        <w:ind w:left="720" w:hanging="360"/>
      </w:pPr>
      <w:rPr>
        <w:rFonts w:ascii="Wingdings" w:hAnsi="Wingdings" w:hint="default"/>
      </w:rPr>
    </w:lvl>
    <w:lvl w:ilvl="1" w:tplc="302A2BA6">
      <w:start w:val="1"/>
      <w:numFmt w:val="bullet"/>
      <w:lvlText w:val="o"/>
      <w:lvlJc w:val="left"/>
      <w:pPr>
        <w:ind w:left="1440" w:hanging="360"/>
      </w:pPr>
      <w:rPr>
        <w:rFonts w:ascii="Courier New" w:hAnsi="Courier New" w:hint="default"/>
      </w:rPr>
    </w:lvl>
    <w:lvl w:ilvl="2" w:tplc="F0B25FB6">
      <w:start w:val="1"/>
      <w:numFmt w:val="bullet"/>
      <w:lvlText w:val=""/>
      <w:lvlJc w:val="left"/>
      <w:pPr>
        <w:ind w:left="2160" w:hanging="360"/>
      </w:pPr>
      <w:rPr>
        <w:rFonts w:ascii="Wingdings" w:hAnsi="Wingdings" w:hint="default"/>
      </w:rPr>
    </w:lvl>
    <w:lvl w:ilvl="3" w:tplc="3CDAFBDA">
      <w:start w:val="1"/>
      <w:numFmt w:val="bullet"/>
      <w:lvlText w:val=""/>
      <w:lvlJc w:val="left"/>
      <w:pPr>
        <w:ind w:left="2880" w:hanging="360"/>
      </w:pPr>
      <w:rPr>
        <w:rFonts w:ascii="Symbol" w:hAnsi="Symbol" w:hint="default"/>
      </w:rPr>
    </w:lvl>
    <w:lvl w:ilvl="4" w:tplc="80F6D268">
      <w:start w:val="1"/>
      <w:numFmt w:val="bullet"/>
      <w:lvlText w:val="o"/>
      <w:lvlJc w:val="left"/>
      <w:pPr>
        <w:ind w:left="3600" w:hanging="360"/>
      </w:pPr>
      <w:rPr>
        <w:rFonts w:ascii="Courier New" w:hAnsi="Courier New" w:hint="default"/>
      </w:rPr>
    </w:lvl>
    <w:lvl w:ilvl="5" w:tplc="7EE46A9E">
      <w:start w:val="1"/>
      <w:numFmt w:val="bullet"/>
      <w:lvlText w:val=""/>
      <w:lvlJc w:val="left"/>
      <w:pPr>
        <w:ind w:left="4320" w:hanging="360"/>
      </w:pPr>
      <w:rPr>
        <w:rFonts w:ascii="Wingdings" w:hAnsi="Wingdings" w:hint="default"/>
      </w:rPr>
    </w:lvl>
    <w:lvl w:ilvl="6" w:tplc="A7A27C78">
      <w:start w:val="1"/>
      <w:numFmt w:val="bullet"/>
      <w:lvlText w:val=""/>
      <w:lvlJc w:val="left"/>
      <w:pPr>
        <w:ind w:left="5040" w:hanging="360"/>
      </w:pPr>
      <w:rPr>
        <w:rFonts w:ascii="Symbol" w:hAnsi="Symbol" w:hint="default"/>
      </w:rPr>
    </w:lvl>
    <w:lvl w:ilvl="7" w:tplc="7A023006">
      <w:start w:val="1"/>
      <w:numFmt w:val="bullet"/>
      <w:lvlText w:val="o"/>
      <w:lvlJc w:val="left"/>
      <w:pPr>
        <w:ind w:left="5760" w:hanging="360"/>
      </w:pPr>
      <w:rPr>
        <w:rFonts w:ascii="Courier New" w:hAnsi="Courier New" w:hint="default"/>
      </w:rPr>
    </w:lvl>
    <w:lvl w:ilvl="8" w:tplc="9FA63062">
      <w:start w:val="1"/>
      <w:numFmt w:val="bullet"/>
      <w:lvlText w:val=""/>
      <w:lvlJc w:val="left"/>
      <w:pPr>
        <w:ind w:left="6480" w:hanging="360"/>
      </w:pPr>
      <w:rPr>
        <w:rFonts w:ascii="Wingdings" w:hAnsi="Wingdings" w:hint="default"/>
      </w:rPr>
    </w:lvl>
  </w:abstractNum>
  <w:abstractNum w:abstractNumId="2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3" w15:restartNumberingAfterBreak="0">
    <w:nsid w:val="59BD6162"/>
    <w:multiLevelType w:val="multilevel"/>
    <w:tmpl w:val="8BC68B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CF44D97"/>
    <w:multiLevelType w:val="multilevel"/>
    <w:tmpl w:val="CA8C08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65A57C9"/>
    <w:multiLevelType w:val="multilevel"/>
    <w:tmpl w:val="FCEEFC6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6A2425AB"/>
    <w:multiLevelType w:val="multilevel"/>
    <w:tmpl w:val="877295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2" w15:restartNumberingAfterBreak="0">
    <w:nsid w:val="78842262"/>
    <w:multiLevelType w:val="hybridMultilevel"/>
    <w:tmpl w:val="76A65128"/>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0"/>
  </w:num>
  <w:num w:numId="3">
    <w:abstractNumId w:val="6"/>
  </w:num>
  <w:num w:numId="4">
    <w:abstractNumId w:val="29"/>
  </w:num>
  <w:num w:numId="5">
    <w:abstractNumId w:val="3"/>
  </w:num>
  <w:num w:numId="6">
    <w:abstractNumId w:val="15"/>
  </w:num>
  <w:num w:numId="7">
    <w:abstractNumId w:val="5"/>
  </w:num>
  <w:num w:numId="8">
    <w:abstractNumId w:val="0"/>
  </w:num>
  <w:num w:numId="9">
    <w:abstractNumId w:val="28"/>
  </w:num>
  <w:num w:numId="10">
    <w:abstractNumId w:val="19"/>
  </w:num>
  <w:num w:numId="11">
    <w:abstractNumId w:val="26"/>
  </w:num>
  <w:num w:numId="12">
    <w:abstractNumId w:val="22"/>
  </w:num>
  <w:num w:numId="13">
    <w:abstractNumId w:val="30"/>
  </w:num>
  <w:num w:numId="14">
    <w:abstractNumId w:val="8"/>
  </w:num>
  <w:num w:numId="15">
    <w:abstractNumId w:val="9"/>
  </w:num>
  <w:num w:numId="16">
    <w:abstractNumId w:val="31"/>
  </w:num>
  <w:num w:numId="17">
    <w:abstractNumId w:val="18"/>
  </w:num>
  <w:num w:numId="18">
    <w:abstractNumId w:val="2"/>
  </w:num>
  <w:num w:numId="19">
    <w:abstractNumId w:val="17"/>
  </w:num>
  <w:num w:numId="20">
    <w:abstractNumId w:val="22"/>
  </w:num>
  <w:num w:numId="21">
    <w:abstractNumId w:val="1"/>
  </w:num>
  <w:num w:numId="22">
    <w:abstractNumId w:val="7"/>
  </w:num>
  <w:num w:numId="23">
    <w:abstractNumId w:val="22"/>
  </w:num>
  <w:num w:numId="24">
    <w:abstractNumId w:val="20"/>
  </w:num>
  <w:num w:numId="25">
    <w:abstractNumId w:val="21"/>
  </w:num>
  <w:num w:numId="26">
    <w:abstractNumId w:val="4"/>
  </w:num>
  <w:num w:numId="27">
    <w:abstractNumId w:val="4"/>
  </w:num>
  <w:num w:numId="28">
    <w:abstractNumId w:val="13"/>
  </w:num>
  <w:num w:numId="29">
    <w:abstractNumId w:val="27"/>
  </w:num>
  <w:num w:numId="30">
    <w:abstractNumId w:val="14"/>
  </w:num>
  <w:num w:numId="31">
    <w:abstractNumId w:val="25"/>
  </w:num>
  <w:num w:numId="32">
    <w:abstractNumId w:val="24"/>
  </w:num>
  <w:num w:numId="33">
    <w:abstractNumId w:val="23"/>
  </w:num>
  <w:num w:numId="34">
    <w:abstractNumId w:val="11"/>
  </w:num>
  <w:num w:numId="35">
    <w:abstractNumId w:val="12"/>
  </w:num>
  <w:num w:numId="36">
    <w:abstractNumId w:val="3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ob Stowell">
    <w15:presenceInfo w15:providerId="Windows Live" w15:userId="4819038f5ae4008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DQzsDAwtDS1NDExMDVR0lEKTi0uzszPAykwNK4FAKepAb4tAAAA"/>
  </w:docVars>
  <w:rsids>
    <w:rsidRoot w:val="00AB5133"/>
    <w:rsid w:val="000014B9"/>
    <w:rsid w:val="00005A15"/>
    <w:rsid w:val="00007286"/>
    <w:rsid w:val="0001108F"/>
    <w:rsid w:val="000115E2"/>
    <w:rsid w:val="000126D0"/>
    <w:rsid w:val="0001296A"/>
    <w:rsid w:val="00016803"/>
    <w:rsid w:val="00023992"/>
    <w:rsid w:val="000275AE"/>
    <w:rsid w:val="00041E59"/>
    <w:rsid w:val="00064BFE"/>
    <w:rsid w:val="00065448"/>
    <w:rsid w:val="00070B3E"/>
    <w:rsid w:val="00071F95"/>
    <w:rsid w:val="000737BB"/>
    <w:rsid w:val="00074E47"/>
    <w:rsid w:val="000754EC"/>
    <w:rsid w:val="0009093B"/>
    <w:rsid w:val="000A5441"/>
    <w:rsid w:val="000B0EC1"/>
    <w:rsid w:val="000B297D"/>
    <w:rsid w:val="000C149A"/>
    <w:rsid w:val="000C1BE0"/>
    <w:rsid w:val="000C224E"/>
    <w:rsid w:val="000C3C91"/>
    <w:rsid w:val="000C6730"/>
    <w:rsid w:val="000E25E6"/>
    <w:rsid w:val="000E2C86"/>
    <w:rsid w:val="000F29F2"/>
    <w:rsid w:val="000F636F"/>
    <w:rsid w:val="00101659"/>
    <w:rsid w:val="00105AEA"/>
    <w:rsid w:val="001078BF"/>
    <w:rsid w:val="00112625"/>
    <w:rsid w:val="00113811"/>
    <w:rsid w:val="00126461"/>
    <w:rsid w:val="00133957"/>
    <w:rsid w:val="001372F6"/>
    <w:rsid w:val="00140494"/>
    <w:rsid w:val="00144385"/>
    <w:rsid w:val="00146EEC"/>
    <w:rsid w:val="00151D55"/>
    <w:rsid w:val="00151D93"/>
    <w:rsid w:val="00156EF3"/>
    <w:rsid w:val="00176E4F"/>
    <w:rsid w:val="0018546B"/>
    <w:rsid w:val="0019372A"/>
    <w:rsid w:val="001947B1"/>
    <w:rsid w:val="001A6A3E"/>
    <w:rsid w:val="001A7B6D"/>
    <w:rsid w:val="001B34D5"/>
    <w:rsid w:val="001B513A"/>
    <w:rsid w:val="001B7793"/>
    <w:rsid w:val="001C0A75"/>
    <w:rsid w:val="001C1306"/>
    <w:rsid w:val="001C2509"/>
    <w:rsid w:val="001C70BF"/>
    <w:rsid w:val="001D30EB"/>
    <w:rsid w:val="001D5C1B"/>
    <w:rsid w:val="001D7CD3"/>
    <w:rsid w:val="001D7F5B"/>
    <w:rsid w:val="001E0849"/>
    <w:rsid w:val="001E16BC"/>
    <w:rsid w:val="001E16DF"/>
    <w:rsid w:val="001E18F2"/>
    <w:rsid w:val="001E41B6"/>
    <w:rsid w:val="001F2BA5"/>
    <w:rsid w:val="001F308D"/>
    <w:rsid w:val="001F4C9C"/>
    <w:rsid w:val="00201A7C"/>
    <w:rsid w:val="00207B13"/>
    <w:rsid w:val="0021210E"/>
    <w:rsid w:val="00212423"/>
    <w:rsid w:val="0021414D"/>
    <w:rsid w:val="00220B7F"/>
    <w:rsid w:val="00223124"/>
    <w:rsid w:val="00223196"/>
    <w:rsid w:val="00233143"/>
    <w:rsid w:val="00234444"/>
    <w:rsid w:val="00242293"/>
    <w:rsid w:val="00242E6D"/>
    <w:rsid w:val="00244EA7"/>
    <w:rsid w:val="0025514A"/>
    <w:rsid w:val="00262FC3"/>
    <w:rsid w:val="0026394F"/>
    <w:rsid w:val="00267AF6"/>
    <w:rsid w:val="00273F5F"/>
    <w:rsid w:val="00275D51"/>
    <w:rsid w:val="00276DB8"/>
    <w:rsid w:val="00282664"/>
    <w:rsid w:val="00285FB8"/>
    <w:rsid w:val="00296EAB"/>
    <w:rsid w:val="002970C3"/>
    <w:rsid w:val="002A4CD3"/>
    <w:rsid w:val="002A6CC4"/>
    <w:rsid w:val="002C55E9"/>
    <w:rsid w:val="002D0C8B"/>
    <w:rsid w:val="002D330A"/>
    <w:rsid w:val="002D58FC"/>
    <w:rsid w:val="002D6169"/>
    <w:rsid w:val="002E170C"/>
    <w:rsid w:val="002E193E"/>
    <w:rsid w:val="00300896"/>
    <w:rsid w:val="00305EFF"/>
    <w:rsid w:val="00307851"/>
    <w:rsid w:val="00310A6A"/>
    <w:rsid w:val="003144E6"/>
    <w:rsid w:val="00337E82"/>
    <w:rsid w:val="00346FDC"/>
    <w:rsid w:val="00350BB1"/>
    <w:rsid w:val="00352C83"/>
    <w:rsid w:val="00354465"/>
    <w:rsid w:val="00357832"/>
    <w:rsid w:val="003632A9"/>
    <w:rsid w:val="00366805"/>
    <w:rsid w:val="0037067D"/>
    <w:rsid w:val="00373436"/>
    <w:rsid w:val="003827AF"/>
    <w:rsid w:val="0038735B"/>
    <w:rsid w:val="00390DA6"/>
    <w:rsid w:val="003916D1"/>
    <w:rsid w:val="003A15B4"/>
    <w:rsid w:val="003A21F0"/>
    <w:rsid w:val="003A277F"/>
    <w:rsid w:val="003A58BA"/>
    <w:rsid w:val="003A5AE7"/>
    <w:rsid w:val="003A7221"/>
    <w:rsid w:val="003B3493"/>
    <w:rsid w:val="003C13AE"/>
    <w:rsid w:val="003D2E73"/>
    <w:rsid w:val="003D67CA"/>
    <w:rsid w:val="003E72B6"/>
    <w:rsid w:val="003E7BBE"/>
    <w:rsid w:val="003F1458"/>
    <w:rsid w:val="004127E3"/>
    <w:rsid w:val="0043212E"/>
    <w:rsid w:val="00434366"/>
    <w:rsid w:val="00434ECE"/>
    <w:rsid w:val="00443996"/>
    <w:rsid w:val="00444423"/>
    <w:rsid w:val="004464F2"/>
    <w:rsid w:val="0045082B"/>
    <w:rsid w:val="00452F3E"/>
    <w:rsid w:val="004640AE"/>
    <w:rsid w:val="00464CDF"/>
    <w:rsid w:val="004679E3"/>
    <w:rsid w:val="00475172"/>
    <w:rsid w:val="004758B0"/>
    <w:rsid w:val="004832D2"/>
    <w:rsid w:val="00485559"/>
    <w:rsid w:val="00491CAC"/>
    <w:rsid w:val="00494FE1"/>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0C5F"/>
    <w:rsid w:val="004F5DC7"/>
    <w:rsid w:val="004F78DA"/>
    <w:rsid w:val="00502F9B"/>
    <w:rsid w:val="005132BC"/>
    <w:rsid w:val="005145AB"/>
    <w:rsid w:val="00520E9A"/>
    <w:rsid w:val="005248C1"/>
    <w:rsid w:val="00526134"/>
    <w:rsid w:val="005405B2"/>
    <w:rsid w:val="005427C8"/>
    <w:rsid w:val="005446D1"/>
    <w:rsid w:val="005472EF"/>
    <w:rsid w:val="005478CD"/>
    <w:rsid w:val="00556C4C"/>
    <w:rsid w:val="00557369"/>
    <w:rsid w:val="00564ADD"/>
    <w:rsid w:val="005708EB"/>
    <w:rsid w:val="00575BC6"/>
    <w:rsid w:val="00576A7E"/>
    <w:rsid w:val="00583902"/>
    <w:rsid w:val="00593F93"/>
    <w:rsid w:val="005A1D70"/>
    <w:rsid w:val="005A3AA5"/>
    <w:rsid w:val="005A4FD3"/>
    <w:rsid w:val="005A6C9C"/>
    <w:rsid w:val="005A74DC"/>
    <w:rsid w:val="005B5146"/>
    <w:rsid w:val="005D1AFD"/>
    <w:rsid w:val="005E51E6"/>
    <w:rsid w:val="005F027A"/>
    <w:rsid w:val="005F33CC"/>
    <w:rsid w:val="005F771F"/>
    <w:rsid w:val="006073AB"/>
    <w:rsid w:val="006121D4"/>
    <w:rsid w:val="00612D6B"/>
    <w:rsid w:val="00613B49"/>
    <w:rsid w:val="00616845"/>
    <w:rsid w:val="00620E8E"/>
    <w:rsid w:val="00622716"/>
    <w:rsid w:val="00633CFE"/>
    <w:rsid w:val="00634FCA"/>
    <w:rsid w:val="006429BF"/>
    <w:rsid w:val="00643D1B"/>
    <w:rsid w:val="006452B8"/>
    <w:rsid w:val="00652E62"/>
    <w:rsid w:val="00664454"/>
    <w:rsid w:val="0066520F"/>
    <w:rsid w:val="00686A49"/>
    <w:rsid w:val="00687B62"/>
    <w:rsid w:val="00690C44"/>
    <w:rsid w:val="006969D9"/>
    <w:rsid w:val="006A2B68"/>
    <w:rsid w:val="006B386C"/>
    <w:rsid w:val="006B4765"/>
    <w:rsid w:val="006C2F32"/>
    <w:rsid w:val="006C6AED"/>
    <w:rsid w:val="006D38C3"/>
    <w:rsid w:val="006D4448"/>
    <w:rsid w:val="006D6DFD"/>
    <w:rsid w:val="006E2C4D"/>
    <w:rsid w:val="006E42FE"/>
    <w:rsid w:val="006F0D02"/>
    <w:rsid w:val="006F10FE"/>
    <w:rsid w:val="006F3622"/>
    <w:rsid w:val="00703687"/>
    <w:rsid w:val="00705EEC"/>
    <w:rsid w:val="00707741"/>
    <w:rsid w:val="0071109C"/>
    <w:rsid w:val="007134FE"/>
    <w:rsid w:val="00715794"/>
    <w:rsid w:val="00717385"/>
    <w:rsid w:val="00722769"/>
    <w:rsid w:val="00727901"/>
    <w:rsid w:val="0073075B"/>
    <w:rsid w:val="0073404B"/>
    <w:rsid w:val="007341FF"/>
    <w:rsid w:val="007404E9"/>
    <w:rsid w:val="007444CF"/>
    <w:rsid w:val="007474E7"/>
    <w:rsid w:val="00752C75"/>
    <w:rsid w:val="00757005"/>
    <w:rsid w:val="00761DBE"/>
    <w:rsid w:val="0076523B"/>
    <w:rsid w:val="00771B60"/>
    <w:rsid w:val="00781D77"/>
    <w:rsid w:val="00783549"/>
    <w:rsid w:val="007860B7"/>
    <w:rsid w:val="00786DC8"/>
    <w:rsid w:val="007A300D"/>
    <w:rsid w:val="007A4735"/>
    <w:rsid w:val="007B0C7A"/>
    <w:rsid w:val="007D2A95"/>
    <w:rsid w:val="007D5A78"/>
    <w:rsid w:val="007E3BD1"/>
    <w:rsid w:val="007F1563"/>
    <w:rsid w:val="007F1EB2"/>
    <w:rsid w:val="007F44DB"/>
    <w:rsid w:val="007F5A8B"/>
    <w:rsid w:val="0080043A"/>
    <w:rsid w:val="00802742"/>
    <w:rsid w:val="00817D51"/>
    <w:rsid w:val="00823530"/>
    <w:rsid w:val="00823FF4"/>
    <w:rsid w:val="00830267"/>
    <w:rsid w:val="008306E7"/>
    <w:rsid w:val="008322BE"/>
    <w:rsid w:val="00834BC8"/>
    <w:rsid w:val="00837FAB"/>
    <w:rsid w:val="00837FD6"/>
    <w:rsid w:val="008418E0"/>
    <w:rsid w:val="00845F9C"/>
    <w:rsid w:val="00847B60"/>
    <w:rsid w:val="00850243"/>
    <w:rsid w:val="00851BE5"/>
    <w:rsid w:val="008545EB"/>
    <w:rsid w:val="008547E9"/>
    <w:rsid w:val="00865011"/>
    <w:rsid w:val="00872A4B"/>
    <w:rsid w:val="00886790"/>
    <w:rsid w:val="008908DE"/>
    <w:rsid w:val="00897021"/>
    <w:rsid w:val="008A12ED"/>
    <w:rsid w:val="008A39D3"/>
    <w:rsid w:val="008A51E5"/>
    <w:rsid w:val="008B2C77"/>
    <w:rsid w:val="008B4AAC"/>
    <w:rsid w:val="008B4AD2"/>
    <w:rsid w:val="008B7138"/>
    <w:rsid w:val="008D7631"/>
    <w:rsid w:val="008D7785"/>
    <w:rsid w:val="008E260C"/>
    <w:rsid w:val="008E2FD6"/>
    <w:rsid w:val="008E361B"/>
    <w:rsid w:val="008E39BE"/>
    <w:rsid w:val="008E62EC"/>
    <w:rsid w:val="008F32F6"/>
    <w:rsid w:val="00913343"/>
    <w:rsid w:val="00914956"/>
    <w:rsid w:val="00916CD7"/>
    <w:rsid w:val="00920927"/>
    <w:rsid w:val="00921B38"/>
    <w:rsid w:val="00922F35"/>
    <w:rsid w:val="00923720"/>
    <w:rsid w:val="009278C9"/>
    <w:rsid w:val="00932CD7"/>
    <w:rsid w:val="00944C09"/>
    <w:rsid w:val="009527CB"/>
    <w:rsid w:val="00953835"/>
    <w:rsid w:val="009552C8"/>
    <w:rsid w:val="00956978"/>
    <w:rsid w:val="00960F6C"/>
    <w:rsid w:val="00970747"/>
    <w:rsid w:val="0097445B"/>
    <w:rsid w:val="00975587"/>
    <w:rsid w:val="009760D5"/>
    <w:rsid w:val="00997BFC"/>
    <w:rsid w:val="009A334B"/>
    <w:rsid w:val="009A5900"/>
    <w:rsid w:val="009A6E6C"/>
    <w:rsid w:val="009A6F3F"/>
    <w:rsid w:val="009B23A1"/>
    <w:rsid w:val="009B331A"/>
    <w:rsid w:val="009B4A2A"/>
    <w:rsid w:val="009C2650"/>
    <w:rsid w:val="009D15E2"/>
    <w:rsid w:val="009D15FE"/>
    <w:rsid w:val="009D5D2C"/>
    <w:rsid w:val="009F0A35"/>
    <w:rsid w:val="009F0DCC"/>
    <w:rsid w:val="009F11CA"/>
    <w:rsid w:val="009F44A7"/>
    <w:rsid w:val="00A041B2"/>
    <w:rsid w:val="00A0695B"/>
    <w:rsid w:val="00A13052"/>
    <w:rsid w:val="00A1444C"/>
    <w:rsid w:val="00A216A8"/>
    <w:rsid w:val="00A223A6"/>
    <w:rsid w:val="00A255FE"/>
    <w:rsid w:val="00A3639E"/>
    <w:rsid w:val="00A4234E"/>
    <w:rsid w:val="00A5092E"/>
    <w:rsid w:val="00A554D6"/>
    <w:rsid w:val="00A56E14"/>
    <w:rsid w:val="00A6476B"/>
    <w:rsid w:val="00A76C6C"/>
    <w:rsid w:val="00A8367D"/>
    <w:rsid w:val="00A87356"/>
    <w:rsid w:val="00A92DD1"/>
    <w:rsid w:val="00AA0D7A"/>
    <w:rsid w:val="00AA5338"/>
    <w:rsid w:val="00AB1B8E"/>
    <w:rsid w:val="00AB5133"/>
    <w:rsid w:val="00AC0696"/>
    <w:rsid w:val="00AC4C98"/>
    <w:rsid w:val="00AC5F6B"/>
    <w:rsid w:val="00AD226D"/>
    <w:rsid w:val="00AD3896"/>
    <w:rsid w:val="00AD5B47"/>
    <w:rsid w:val="00AD684E"/>
    <w:rsid w:val="00AE1ED9"/>
    <w:rsid w:val="00AE2FDC"/>
    <w:rsid w:val="00AE32CB"/>
    <w:rsid w:val="00AE45D2"/>
    <w:rsid w:val="00AF3957"/>
    <w:rsid w:val="00AF76D5"/>
    <w:rsid w:val="00B0712C"/>
    <w:rsid w:val="00B12013"/>
    <w:rsid w:val="00B16CE7"/>
    <w:rsid w:val="00B22C67"/>
    <w:rsid w:val="00B31F33"/>
    <w:rsid w:val="00B321A0"/>
    <w:rsid w:val="00B3508F"/>
    <w:rsid w:val="00B443EE"/>
    <w:rsid w:val="00B560C8"/>
    <w:rsid w:val="00B61150"/>
    <w:rsid w:val="00B6478B"/>
    <w:rsid w:val="00B65BC7"/>
    <w:rsid w:val="00B66449"/>
    <w:rsid w:val="00B746B9"/>
    <w:rsid w:val="00B848D4"/>
    <w:rsid w:val="00B865B7"/>
    <w:rsid w:val="00B91054"/>
    <w:rsid w:val="00B93692"/>
    <w:rsid w:val="00BA1CB1"/>
    <w:rsid w:val="00BA311D"/>
    <w:rsid w:val="00BA4178"/>
    <w:rsid w:val="00BA482D"/>
    <w:rsid w:val="00BB07E1"/>
    <w:rsid w:val="00BB1755"/>
    <w:rsid w:val="00BB23F4"/>
    <w:rsid w:val="00BB4A65"/>
    <w:rsid w:val="00BC5075"/>
    <w:rsid w:val="00BC5419"/>
    <w:rsid w:val="00BD3B0F"/>
    <w:rsid w:val="00BD5B22"/>
    <w:rsid w:val="00BF1D4C"/>
    <w:rsid w:val="00BF3F0A"/>
    <w:rsid w:val="00C14212"/>
    <w:rsid w:val="00C143C3"/>
    <w:rsid w:val="00C1739B"/>
    <w:rsid w:val="00C21ADE"/>
    <w:rsid w:val="00C26067"/>
    <w:rsid w:val="00C30A29"/>
    <w:rsid w:val="00C317DC"/>
    <w:rsid w:val="00C37D8D"/>
    <w:rsid w:val="00C40FB7"/>
    <w:rsid w:val="00C44A4E"/>
    <w:rsid w:val="00C540A7"/>
    <w:rsid w:val="00C55332"/>
    <w:rsid w:val="00C578E9"/>
    <w:rsid w:val="00C70626"/>
    <w:rsid w:val="00C72860"/>
    <w:rsid w:val="00C73582"/>
    <w:rsid w:val="00C73B90"/>
    <w:rsid w:val="00C742EC"/>
    <w:rsid w:val="00C96AF3"/>
    <w:rsid w:val="00C97CCC"/>
    <w:rsid w:val="00CA0274"/>
    <w:rsid w:val="00CA0E2E"/>
    <w:rsid w:val="00CB746F"/>
    <w:rsid w:val="00CC451E"/>
    <w:rsid w:val="00CD4E9D"/>
    <w:rsid w:val="00CD4F4D"/>
    <w:rsid w:val="00CE1516"/>
    <w:rsid w:val="00CE7D19"/>
    <w:rsid w:val="00CF0CF5"/>
    <w:rsid w:val="00CF2B3E"/>
    <w:rsid w:val="00D001AC"/>
    <w:rsid w:val="00D0201F"/>
    <w:rsid w:val="00D035F3"/>
    <w:rsid w:val="00D03685"/>
    <w:rsid w:val="00D04C8C"/>
    <w:rsid w:val="00D07D4E"/>
    <w:rsid w:val="00D115AA"/>
    <w:rsid w:val="00D145BE"/>
    <w:rsid w:val="00D2012C"/>
    <w:rsid w:val="00D2035A"/>
    <w:rsid w:val="00D20C57"/>
    <w:rsid w:val="00D25D16"/>
    <w:rsid w:val="00D32124"/>
    <w:rsid w:val="00D43BBE"/>
    <w:rsid w:val="00D54C76"/>
    <w:rsid w:val="00D638B0"/>
    <w:rsid w:val="00D71E43"/>
    <w:rsid w:val="00D727F3"/>
    <w:rsid w:val="00D73695"/>
    <w:rsid w:val="00D810DE"/>
    <w:rsid w:val="00D87D32"/>
    <w:rsid w:val="00D91188"/>
    <w:rsid w:val="00D92C83"/>
    <w:rsid w:val="00DA0A81"/>
    <w:rsid w:val="00DA3C10"/>
    <w:rsid w:val="00DA53B5"/>
    <w:rsid w:val="00DA662B"/>
    <w:rsid w:val="00DB7AD2"/>
    <w:rsid w:val="00DC1D69"/>
    <w:rsid w:val="00DC4BEA"/>
    <w:rsid w:val="00DC5A3A"/>
    <w:rsid w:val="00DD0726"/>
    <w:rsid w:val="00DD6B74"/>
    <w:rsid w:val="00DF7C9F"/>
    <w:rsid w:val="00E01538"/>
    <w:rsid w:val="00E01D4D"/>
    <w:rsid w:val="00E024B0"/>
    <w:rsid w:val="00E0555B"/>
    <w:rsid w:val="00E12BEB"/>
    <w:rsid w:val="00E238E6"/>
    <w:rsid w:val="00E31AB2"/>
    <w:rsid w:val="00E35064"/>
    <w:rsid w:val="00E3681D"/>
    <w:rsid w:val="00E40225"/>
    <w:rsid w:val="00E501F0"/>
    <w:rsid w:val="00E6166D"/>
    <w:rsid w:val="00E6224A"/>
    <w:rsid w:val="00E74FFA"/>
    <w:rsid w:val="00E77A72"/>
    <w:rsid w:val="00E8651B"/>
    <w:rsid w:val="00E91BFF"/>
    <w:rsid w:val="00E92933"/>
    <w:rsid w:val="00E943A9"/>
    <w:rsid w:val="00E94FAD"/>
    <w:rsid w:val="00E957EB"/>
    <w:rsid w:val="00EB0AA4"/>
    <w:rsid w:val="00EB5C88"/>
    <w:rsid w:val="00EC0469"/>
    <w:rsid w:val="00ED3910"/>
    <w:rsid w:val="00EE4378"/>
    <w:rsid w:val="00EF01F8"/>
    <w:rsid w:val="00EF40EF"/>
    <w:rsid w:val="00EF47FE"/>
    <w:rsid w:val="00F069BD"/>
    <w:rsid w:val="00F06F7C"/>
    <w:rsid w:val="00F1480E"/>
    <w:rsid w:val="00F1497D"/>
    <w:rsid w:val="00F16AAC"/>
    <w:rsid w:val="00F33FF2"/>
    <w:rsid w:val="00F438FC"/>
    <w:rsid w:val="00F47281"/>
    <w:rsid w:val="00F5616F"/>
    <w:rsid w:val="00F56451"/>
    <w:rsid w:val="00F56827"/>
    <w:rsid w:val="00F62866"/>
    <w:rsid w:val="00F65EF0"/>
    <w:rsid w:val="00F71651"/>
    <w:rsid w:val="00F75CC0"/>
    <w:rsid w:val="00F76191"/>
    <w:rsid w:val="00F76CC6"/>
    <w:rsid w:val="00F80197"/>
    <w:rsid w:val="00F834C3"/>
    <w:rsid w:val="00F83D7C"/>
    <w:rsid w:val="00F87DF9"/>
    <w:rsid w:val="00F95834"/>
    <w:rsid w:val="00FB232E"/>
    <w:rsid w:val="00FC325D"/>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60F321"/>
  <w15:docId w15:val="{C1A3B5BF-B9B1-45FF-9862-DC6AF824A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AA0D7A"/>
    <w:pPr>
      <w:spacing w:after="0" w:line="240" w:lineRule="auto"/>
    </w:pPr>
    <w:rPr>
      <w:rFonts w:ascii="Times New Roman" w:eastAsia="Times New Roman" w:hAnsi="Times New Roman" w:cs="Times New Roman"/>
      <w:sz w:val="24"/>
      <w:szCs w:val="24"/>
      <w:lang w:eastAsia="en-GB"/>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lang w:eastAsia="en-AU"/>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lang w:eastAsia="en-AU"/>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lang w:eastAsia="en-AU"/>
    </w:rPr>
  </w:style>
  <w:style w:type="paragraph" w:styleId="Heading4">
    <w:name w:val="heading 4"/>
    <w:basedOn w:val="Normal"/>
    <w:next w:val="Normal"/>
    <w:link w:val="Heading4Char"/>
    <w:uiPriority w:val="9"/>
    <w:semiHidden/>
    <w:unhideWhenUsed/>
    <w:qFormat/>
    <w:locked/>
    <w:rsid w:val="00F95834"/>
    <w:pPr>
      <w:keepNext/>
      <w:keepLines/>
      <w:spacing w:before="40"/>
      <w:outlineLvl w:val="3"/>
    </w:pPr>
    <w:rPr>
      <w:rFonts w:asciiTheme="majorHAnsi" w:eastAsiaTheme="majorEastAsia" w:hAnsiTheme="majorHAnsi" w:cstheme="majorBidi"/>
      <w:i/>
      <w:iCs/>
      <w:color w:val="365F91" w:themeColor="accent1" w:themeShade="BF"/>
      <w:sz w:val="20"/>
      <w:szCs w:val="22"/>
      <w:lang w:eastAsia="en-AU"/>
    </w:rPr>
  </w:style>
  <w:style w:type="paragraph" w:styleId="Heading5">
    <w:name w:val="heading 5"/>
    <w:basedOn w:val="Normal"/>
    <w:next w:val="Normal"/>
    <w:link w:val="Heading5Char"/>
    <w:uiPriority w:val="9"/>
    <w:semiHidden/>
    <w:unhideWhenUsed/>
    <w:qFormat/>
    <w:locked/>
    <w:rsid w:val="00F95834"/>
    <w:pPr>
      <w:keepNext/>
      <w:keepLines/>
      <w:spacing w:before="40"/>
      <w:outlineLvl w:val="4"/>
    </w:pPr>
    <w:rPr>
      <w:rFonts w:asciiTheme="majorHAnsi" w:eastAsiaTheme="majorEastAsia" w:hAnsiTheme="majorHAnsi" w:cstheme="majorBidi"/>
      <w:color w:val="365F91" w:themeColor="accent1" w:themeShade="BF"/>
      <w:sz w:val="20"/>
      <w:szCs w:val="22"/>
      <w:lang w:eastAsia="en-AU"/>
    </w:rPr>
  </w:style>
  <w:style w:type="paragraph" w:styleId="Heading6">
    <w:name w:val="heading 6"/>
    <w:basedOn w:val="Normal"/>
    <w:next w:val="Normal"/>
    <w:link w:val="Heading6Char"/>
    <w:uiPriority w:val="9"/>
    <w:semiHidden/>
    <w:unhideWhenUsed/>
    <w:qFormat/>
    <w:locked/>
    <w:rsid w:val="00F95834"/>
    <w:pPr>
      <w:keepNext/>
      <w:keepLines/>
      <w:spacing w:before="40"/>
      <w:outlineLvl w:val="5"/>
    </w:pPr>
    <w:rPr>
      <w:rFonts w:asciiTheme="majorHAnsi" w:eastAsiaTheme="majorEastAsia" w:hAnsiTheme="majorHAnsi" w:cstheme="majorBidi"/>
      <w:color w:val="243F60" w:themeColor="accent1" w:themeShade="7F"/>
      <w:sz w:val="20"/>
      <w:szCs w:val="22"/>
      <w:lang w:eastAsia="en-AU"/>
    </w:rPr>
  </w:style>
  <w:style w:type="paragraph" w:styleId="Heading7">
    <w:name w:val="heading 7"/>
    <w:basedOn w:val="Normal"/>
    <w:next w:val="Normal"/>
    <w:link w:val="Heading7Char"/>
    <w:uiPriority w:val="9"/>
    <w:semiHidden/>
    <w:unhideWhenUsed/>
    <w:qFormat/>
    <w:locked/>
    <w:rsid w:val="00F95834"/>
    <w:pPr>
      <w:keepNext/>
      <w:keepLines/>
      <w:spacing w:before="40"/>
      <w:outlineLvl w:val="6"/>
    </w:pPr>
    <w:rPr>
      <w:rFonts w:asciiTheme="majorHAnsi" w:eastAsiaTheme="majorEastAsia" w:hAnsiTheme="majorHAnsi" w:cstheme="majorBidi"/>
      <w:i/>
      <w:iCs/>
      <w:color w:val="243F60" w:themeColor="accent1" w:themeShade="7F"/>
      <w:sz w:val="20"/>
      <w:szCs w:val="22"/>
      <w:lang w:eastAsia="en-AU"/>
    </w:rPr>
  </w:style>
  <w:style w:type="paragraph" w:styleId="Heading8">
    <w:name w:val="heading 8"/>
    <w:basedOn w:val="Normal"/>
    <w:next w:val="Normal"/>
    <w:link w:val="Heading8Char"/>
    <w:uiPriority w:val="9"/>
    <w:semiHidden/>
    <w:unhideWhenUsed/>
    <w:qFormat/>
    <w:locked/>
    <w:rsid w:val="00F95834"/>
    <w:pPr>
      <w:keepNext/>
      <w:keepLines/>
      <w:spacing w:before="40"/>
      <w:outlineLvl w:val="7"/>
    </w:pPr>
    <w:rPr>
      <w:rFonts w:asciiTheme="majorHAnsi" w:eastAsiaTheme="majorEastAsia" w:hAnsiTheme="majorHAnsi" w:cstheme="majorBidi"/>
      <w:color w:val="272727" w:themeColor="text1" w:themeTint="D8"/>
      <w:sz w:val="21"/>
      <w:szCs w:val="21"/>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rPr>
      <w:rFonts w:ascii="Arial" w:hAnsi="Arial"/>
      <w:sz w:val="20"/>
      <w:szCs w:val="22"/>
      <w:lang w:eastAsia="en-AU"/>
    </w:r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rPr>
      <w:rFonts w:ascii="Arial" w:hAnsi="Arial"/>
      <w:sz w:val="20"/>
      <w:szCs w:val="22"/>
      <w:lang w:eastAsia="en-AU"/>
    </w:r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ascii="Arial" w:hAnsi="Arial" w:cs="Arial"/>
      <w:sz w:val="18"/>
      <w:szCs w:val="18"/>
      <w:lang w:eastAsia="en-AU"/>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rFonts w:ascii="Arial" w:hAnsi="Arial"/>
      <w:sz w:val="20"/>
      <w:szCs w:val="20"/>
      <w:lang w:eastAsia="en-AU"/>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rFonts w:ascii="Arial" w:hAnsi="Arial"/>
      <w:sz w:val="20"/>
      <w:szCs w:val="20"/>
      <w:lang w:eastAsia="en-AU"/>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Emphasis">
    <w:name w:val="Emphasis"/>
    <w:basedOn w:val="DefaultParagraphFont"/>
    <w:uiPriority w:val="20"/>
    <w:qFormat/>
    <w:locked/>
    <w:rsid w:val="00E01D4D"/>
    <w:rPr>
      <w:i/>
      <w:iCs/>
    </w:rPr>
  </w:style>
  <w:style w:type="paragraph" w:styleId="BodyText">
    <w:name w:val="Body Text"/>
    <w:basedOn w:val="Normal"/>
    <w:link w:val="BodyTextChar"/>
    <w:uiPriority w:val="99"/>
    <w:semiHidden/>
    <w:unhideWhenUsed/>
    <w:locked/>
    <w:rsid w:val="00922F35"/>
    <w:pPr>
      <w:spacing w:after="120"/>
    </w:pPr>
    <w:rPr>
      <w:rFonts w:ascii="Arial" w:hAnsi="Arial"/>
      <w:sz w:val="20"/>
      <w:szCs w:val="22"/>
      <w:lang w:eastAsia="en-AU"/>
    </w:rPr>
  </w:style>
  <w:style w:type="character" w:customStyle="1" w:styleId="BodyTextChar">
    <w:name w:val="Body Text Char"/>
    <w:basedOn w:val="DefaultParagraphFont"/>
    <w:link w:val="BodyText"/>
    <w:uiPriority w:val="99"/>
    <w:semiHidden/>
    <w:rsid w:val="00922F35"/>
    <w:rPr>
      <w:rFonts w:ascii="Arial" w:eastAsia="Times New Roman" w:hAnsi="Arial" w:cs="Times New Roman"/>
      <w:sz w:val="20"/>
      <w:lang w:eastAsia="en-AU"/>
    </w:rPr>
  </w:style>
  <w:style w:type="paragraph" w:styleId="ListBullet">
    <w:name w:val="List Bullet"/>
    <w:basedOn w:val="Normal"/>
    <w:uiPriority w:val="99"/>
    <w:semiHidden/>
    <w:unhideWhenUsed/>
    <w:locked/>
    <w:rsid w:val="00922F35"/>
    <w:pPr>
      <w:ind w:left="1083" w:hanging="360"/>
      <w:contextualSpacing/>
    </w:pPr>
    <w:rPr>
      <w:rFonts w:ascii="Arial" w:hAnsi="Arial"/>
      <w:sz w:val="20"/>
      <w:szCs w:val="22"/>
      <w:lang w:eastAsia="en-AU"/>
    </w:rPr>
  </w:style>
  <w:style w:type="paragraph" w:styleId="ListBullet2">
    <w:name w:val="List Bullet 2"/>
    <w:basedOn w:val="Normal"/>
    <w:uiPriority w:val="99"/>
    <w:semiHidden/>
    <w:unhideWhenUsed/>
    <w:locked/>
    <w:rsid w:val="00922F35"/>
    <w:pPr>
      <w:numPr>
        <w:numId w:val="21"/>
      </w:numPr>
      <w:contextualSpacing/>
    </w:pPr>
    <w:rPr>
      <w:rFonts w:ascii="Arial" w:hAnsi="Arial"/>
      <w:sz w:val="20"/>
      <w:szCs w:val="22"/>
      <w:lang w:eastAsia="en-AU"/>
    </w:rPr>
  </w:style>
  <w:style w:type="paragraph" w:styleId="TOC2">
    <w:name w:val="toc 2"/>
    <w:basedOn w:val="Normal"/>
    <w:next w:val="Normal"/>
    <w:autoRedefine/>
    <w:uiPriority w:val="39"/>
    <w:semiHidden/>
    <w:unhideWhenUsed/>
    <w:locked/>
    <w:rsid w:val="008E2FD6"/>
    <w:pPr>
      <w:spacing w:after="100"/>
      <w:ind w:left="200"/>
    </w:pPr>
    <w:rPr>
      <w:rFonts w:ascii="Arial" w:hAnsi="Arial"/>
      <w:sz w:val="20"/>
      <w:szCs w:val="22"/>
      <w:lang w:eastAsia="en-AU"/>
    </w:rPr>
  </w:style>
  <w:style w:type="paragraph" w:styleId="Revision">
    <w:name w:val="Revision"/>
    <w:hidden/>
    <w:uiPriority w:val="99"/>
    <w:semiHidden/>
    <w:rsid w:val="00126461"/>
    <w:pPr>
      <w:spacing w:after="0" w:line="240" w:lineRule="auto"/>
    </w:pPr>
    <w:rPr>
      <w:rFonts w:ascii="Arial" w:eastAsia="Times New Roman" w:hAnsi="Arial" w:cs="Times New Roman"/>
      <w:sz w:val="20"/>
      <w:lang w:eastAsia="en-AU"/>
    </w:rPr>
  </w:style>
  <w:style w:type="character" w:customStyle="1" w:styleId="Heading4Char">
    <w:name w:val="Heading 4 Char"/>
    <w:basedOn w:val="DefaultParagraphFont"/>
    <w:link w:val="Heading4"/>
    <w:uiPriority w:val="9"/>
    <w:semiHidden/>
    <w:rsid w:val="00F95834"/>
    <w:rPr>
      <w:rFonts w:asciiTheme="majorHAnsi" w:eastAsiaTheme="majorEastAsia" w:hAnsiTheme="majorHAnsi" w:cstheme="majorBidi"/>
      <w:i/>
      <w:iCs/>
      <w:color w:val="365F91" w:themeColor="accent1" w:themeShade="BF"/>
      <w:sz w:val="20"/>
      <w:lang w:eastAsia="en-AU"/>
    </w:rPr>
  </w:style>
  <w:style w:type="character" w:customStyle="1" w:styleId="Heading5Char">
    <w:name w:val="Heading 5 Char"/>
    <w:basedOn w:val="DefaultParagraphFont"/>
    <w:link w:val="Heading5"/>
    <w:uiPriority w:val="9"/>
    <w:semiHidden/>
    <w:rsid w:val="00F95834"/>
    <w:rPr>
      <w:rFonts w:asciiTheme="majorHAnsi" w:eastAsiaTheme="majorEastAsia" w:hAnsiTheme="majorHAnsi" w:cstheme="majorBidi"/>
      <w:color w:val="365F91" w:themeColor="accent1" w:themeShade="BF"/>
      <w:sz w:val="20"/>
      <w:lang w:eastAsia="en-AU"/>
    </w:rPr>
  </w:style>
  <w:style w:type="character" w:customStyle="1" w:styleId="Heading6Char">
    <w:name w:val="Heading 6 Char"/>
    <w:basedOn w:val="DefaultParagraphFont"/>
    <w:link w:val="Heading6"/>
    <w:uiPriority w:val="9"/>
    <w:semiHidden/>
    <w:rsid w:val="00F95834"/>
    <w:rPr>
      <w:rFonts w:asciiTheme="majorHAnsi" w:eastAsiaTheme="majorEastAsia" w:hAnsiTheme="majorHAnsi" w:cstheme="majorBidi"/>
      <w:color w:val="243F60" w:themeColor="accent1" w:themeShade="7F"/>
      <w:sz w:val="20"/>
      <w:lang w:eastAsia="en-AU"/>
    </w:rPr>
  </w:style>
  <w:style w:type="character" w:customStyle="1" w:styleId="Heading7Char">
    <w:name w:val="Heading 7 Char"/>
    <w:basedOn w:val="DefaultParagraphFont"/>
    <w:link w:val="Heading7"/>
    <w:uiPriority w:val="9"/>
    <w:semiHidden/>
    <w:rsid w:val="00F95834"/>
    <w:rPr>
      <w:rFonts w:asciiTheme="majorHAnsi" w:eastAsiaTheme="majorEastAsia" w:hAnsiTheme="majorHAnsi" w:cstheme="majorBidi"/>
      <w:i/>
      <w:iCs/>
      <w:color w:val="243F60" w:themeColor="accent1" w:themeShade="7F"/>
      <w:sz w:val="20"/>
      <w:lang w:eastAsia="en-AU"/>
    </w:rPr>
  </w:style>
  <w:style w:type="character" w:customStyle="1" w:styleId="Heading8Char">
    <w:name w:val="Heading 8 Char"/>
    <w:basedOn w:val="DefaultParagraphFont"/>
    <w:link w:val="Heading8"/>
    <w:uiPriority w:val="9"/>
    <w:semiHidden/>
    <w:rsid w:val="00F95834"/>
    <w:rPr>
      <w:rFonts w:asciiTheme="majorHAnsi" w:eastAsiaTheme="majorEastAsia" w:hAnsiTheme="majorHAnsi" w:cstheme="majorBidi"/>
      <w:color w:val="272727" w:themeColor="text1" w:themeTint="D8"/>
      <w:sz w:val="21"/>
      <w:szCs w:val="21"/>
      <w:lang w:eastAsia="en-AU"/>
    </w:rPr>
  </w:style>
  <w:style w:type="paragraph" w:styleId="NormalWeb">
    <w:name w:val="Normal (Web)"/>
    <w:basedOn w:val="Normal"/>
    <w:uiPriority w:val="99"/>
    <w:semiHidden/>
    <w:unhideWhenUsed/>
    <w:locked/>
    <w:rsid w:val="00622716"/>
    <w:rPr>
      <w:lang w:eastAsia="en-AU"/>
    </w:rPr>
  </w:style>
  <w:style w:type="paragraph" w:styleId="ListParagraph">
    <w:name w:val="List Paragraph"/>
    <w:basedOn w:val="Normal"/>
    <w:uiPriority w:val="34"/>
    <w:qFormat/>
    <w:locked/>
    <w:rsid w:val="00975587"/>
    <w:pPr>
      <w:ind w:left="720"/>
      <w:contextualSpacing/>
    </w:pPr>
    <w:rPr>
      <w:rFonts w:ascii="Arial" w:hAnsi="Arial"/>
      <w:sz w:val="20"/>
      <w:szCs w:val="22"/>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256769">
      <w:bodyDiv w:val="1"/>
      <w:marLeft w:val="0"/>
      <w:marRight w:val="0"/>
      <w:marTop w:val="0"/>
      <w:marBottom w:val="0"/>
      <w:divBdr>
        <w:top w:val="none" w:sz="0" w:space="0" w:color="auto"/>
        <w:left w:val="none" w:sz="0" w:space="0" w:color="auto"/>
        <w:bottom w:val="none" w:sz="0" w:space="0" w:color="auto"/>
        <w:right w:val="none" w:sz="0" w:space="0" w:color="auto"/>
      </w:divBdr>
    </w:div>
    <w:div w:id="68115928">
      <w:bodyDiv w:val="1"/>
      <w:marLeft w:val="0"/>
      <w:marRight w:val="0"/>
      <w:marTop w:val="0"/>
      <w:marBottom w:val="0"/>
      <w:divBdr>
        <w:top w:val="none" w:sz="0" w:space="0" w:color="auto"/>
        <w:left w:val="none" w:sz="0" w:space="0" w:color="auto"/>
        <w:bottom w:val="none" w:sz="0" w:space="0" w:color="auto"/>
        <w:right w:val="none" w:sz="0" w:space="0" w:color="auto"/>
      </w:divBdr>
      <w:divsChild>
        <w:div w:id="1310480086">
          <w:marLeft w:val="0"/>
          <w:marRight w:val="0"/>
          <w:marTop w:val="0"/>
          <w:marBottom w:val="0"/>
          <w:divBdr>
            <w:top w:val="none" w:sz="0" w:space="0" w:color="auto"/>
            <w:left w:val="none" w:sz="0" w:space="0" w:color="auto"/>
            <w:bottom w:val="none" w:sz="0" w:space="0" w:color="auto"/>
            <w:right w:val="none" w:sz="0" w:space="0" w:color="auto"/>
          </w:divBdr>
          <w:divsChild>
            <w:div w:id="1075005237">
              <w:marLeft w:val="0"/>
              <w:marRight w:val="0"/>
              <w:marTop w:val="0"/>
              <w:marBottom w:val="0"/>
              <w:divBdr>
                <w:top w:val="none" w:sz="0" w:space="0" w:color="auto"/>
                <w:left w:val="none" w:sz="0" w:space="0" w:color="auto"/>
                <w:bottom w:val="none" w:sz="0" w:space="0" w:color="auto"/>
                <w:right w:val="none" w:sz="0" w:space="0" w:color="auto"/>
              </w:divBdr>
              <w:divsChild>
                <w:div w:id="949972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00937">
      <w:bodyDiv w:val="1"/>
      <w:marLeft w:val="0"/>
      <w:marRight w:val="0"/>
      <w:marTop w:val="0"/>
      <w:marBottom w:val="0"/>
      <w:divBdr>
        <w:top w:val="none" w:sz="0" w:space="0" w:color="auto"/>
        <w:left w:val="none" w:sz="0" w:space="0" w:color="auto"/>
        <w:bottom w:val="none" w:sz="0" w:space="0" w:color="auto"/>
        <w:right w:val="none" w:sz="0" w:space="0" w:color="auto"/>
      </w:divBdr>
    </w:div>
    <w:div w:id="164247053">
      <w:bodyDiv w:val="1"/>
      <w:marLeft w:val="0"/>
      <w:marRight w:val="0"/>
      <w:marTop w:val="0"/>
      <w:marBottom w:val="0"/>
      <w:divBdr>
        <w:top w:val="none" w:sz="0" w:space="0" w:color="auto"/>
        <w:left w:val="none" w:sz="0" w:space="0" w:color="auto"/>
        <w:bottom w:val="none" w:sz="0" w:space="0" w:color="auto"/>
        <w:right w:val="none" w:sz="0" w:space="0" w:color="auto"/>
      </w:divBdr>
    </w:div>
    <w:div w:id="203759637">
      <w:bodyDiv w:val="1"/>
      <w:marLeft w:val="0"/>
      <w:marRight w:val="0"/>
      <w:marTop w:val="0"/>
      <w:marBottom w:val="0"/>
      <w:divBdr>
        <w:top w:val="none" w:sz="0" w:space="0" w:color="auto"/>
        <w:left w:val="none" w:sz="0" w:space="0" w:color="auto"/>
        <w:bottom w:val="none" w:sz="0" w:space="0" w:color="auto"/>
        <w:right w:val="none" w:sz="0" w:space="0" w:color="auto"/>
      </w:divBdr>
      <w:divsChild>
        <w:div w:id="11303484">
          <w:marLeft w:val="0"/>
          <w:marRight w:val="0"/>
          <w:marTop w:val="0"/>
          <w:marBottom w:val="0"/>
          <w:divBdr>
            <w:top w:val="none" w:sz="0" w:space="0" w:color="auto"/>
            <w:left w:val="none" w:sz="0" w:space="0" w:color="auto"/>
            <w:bottom w:val="none" w:sz="0" w:space="0" w:color="auto"/>
            <w:right w:val="none" w:sz="0" w:space="0" w:color="auto"/>
          </w:divBdr>
          <w:divsChild>
            <w:div w:id="916668434">
              <w:marLeft w:val="0"/>
              <w:marRight w:val="0"/>
              <w:marTop w:val="0"/>
              <w:marBottom w:val="0"/>
              <w:divBdr>
                <w:top w:val="none" w:sz="0" w:space="0" w:color="auto"/>
                <w:left w:val="none" w:sz="0" w:space="0" w:color="auto"/>
                <w:bottom w:val="none" w:sz="0" w:space="0" w:color="auto"/>
                <w:right w:val="none" w:sz="0" w:space="0" w:color="auto"/>
              </w:divBdr>
              <w:divsChild>
                <w:div w:id="1081024906">
                  <w:marLeft w:val="0"/>
                  <w:marRight w:val="0"/>
                  <w:marTop w:val="0"/>
                  <w:marBottom w:val="0"/>
                  <w:divBdr>
                    <w:top w:val="none" w:sz="0" w:space="0" w:color="auto"/>
                    <w:left w:val="none" w:sz="0" w:space="0" w:color="auto"/>
                    <w:bottom w:val="none" w:sz="0" w:space="0" w:color="auto"/>
                    <w:right w:val="none" w:sz="0" w:space="0" w:color="auto"/>
                  </w:divBdr>
                  <w:divsChild>
                    <w:div w:id="1132669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3615698">
      <w:bodyDiv w:val="1"/>
      <w:marLeft w:val="0"/>
      <w:marRight w:val="0"/>
      <w:marTop w:val="0"/>
      <w:marBottom w:val="0"/>
      <w:divBdr>
        <w:top w:val="none" w:sz="0" w:space="0" w:color="auto"/>
        <w:left w:val="none" w:sz="0" w:space="0" w:color="auto"/>
        <w:bottom w:val="none" w:sz="0" w:space="0" w:color="auto"/>
        <w:right w:val="none" w:sz="0" w:space="0" w:color="auto"/>
      </w:divBdr>
      <w:divsChild>
        <w:div w:id="2012440594">
          <w:marLeft w:val="0"/>
          <w:marRight w:val="0"/>
          <w:marTop w:val="0"/>
          <w:marBottom w:val="0"/>
          <w:divBdr>
            <w:top w:val="none" w:sz="0" w:space="0" w:color="auto"/>
            <w:left w:val="none" w:sz="0" w:space="0" w:color="auto"/>
            <w:bottom w:val="none" w:sz="0" w:space="0" w:color="auto"/>
            <w:right w:val="none" w:sz="0" w:space="0" w:color="auto"/>
          </w:divBdr>
          <w:divsChild>
            <w:div w:id="1349137078">
              <w:marLeft w:val="0"/>
              <w:marRight w:val="0"/>
              <w:marTop w:val="0"/>
              <w:marBottom w:val="0"/>
              <w:divBdr>
                <w:top w:val="none" w:sz="0" w:space="0" w:color="auto"/>
                <w:left w:val="none" w:sz="0" w:space="0" w:color="auto"/>
                <w:bottom w:val="none" w:sz="0" w:space="0" w:color="auto"/>
                <w:right w:val="none" w:sz="0" w:space="0" w:color="auto"/>
              </w:divBdr>
              <w:divsChild>
                <w:div w:id="119568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75010248">
      <w:bodyDiv w:val="1"/>
      <w:marLeft w:val="0"/>
      <w:marRight w:val="0"/>
      <w:marTop w:val="0"/>
      <w:marBottom w:val="0"/>
      <w:divBdr>
        <w:top w:val="none" w:sz="0" w:space="0" w:color="auto"/>
        <w:left w:val="none" w:sz="0" w:space="0" w:color="auto"/>
        <w:bottom w:val="none" w:sz="0" w:space="0" w:color="auto"/>
        <w:right w:val="none" w:sz="0" w:space="0" w:color="auto"/>
      </w:divBdr>
    </w:div>
    <w:div w:id="390346670">
      <w:bodyDiv w:val="1"/>
      <w:marLeft w:val="0"/>
      <w:marRight w:val="0"/>
      <w:marTop w:val="0"/>
      <w:marBottom w:val="0"/>
      <w:divBdr>
        <w:top w:val="none" w:sz="0" w:space="0" w:color="auto"/>
        <w:left w:val="none" w:sz="0" w:space="0" w:color="auto"/>
        <w:bottom w:val="none" w:sz="0" w:space="0" w:color="auto"/>
        <w:right w:val="none" w:sz="0" w:space="0" w:color="auto"/>
      </w:divBdr>
    </w:div>
    <w:div w:id="413548441">
      <w:bodyDiv w:val="1"/>
      <w:marLeft w:val="0"/>
      <w:marRight w:val="0"/>
      <w:marTop w:val="0"/>
      <w:marBottom w:val="0"/>
      <w:divBdr>
        <w:top w:val="none" w:sz="0" w:space="0" w:color="auto"/>
        <w:left w:val="none" w:sz="0" w:space="0" w:color="auto"/>
        <w:bottom w:val="none" w:sz="0" w:space="0" w:color="auto"/>
        <w:right w:val="none" w:sz="0" w:space="0" w:color="auto"/>
      </w:divBdr>
      <w:divsChild>
        <w:div w:id="912857390">
          <w:marLeft w:val="0"/>
          <w:marRight w:val="0"/>
          <w:marTop w:val="0"/>
          <w:marBottom w:val="0"/>
          <w:divBdr>
            <w:top w:val="none" w:sz="0" w:space="0" w:color="auto"/>
            <w:left w:val="none" w:sz="0" w:space="0" w:color="auto"/>
            <w:bottom w:val="none" w:sz="0" w:space="0" w:color="auto"/>
            <w:right w:val="none" w:sz="0" w:space="0" w:color="auto"/>
          </w:divBdr>
          <w:divsChild>
            <w:div w:id="173036054">
              <w:marLeft w:val="0"/>
              <w:marRight w:val="0"/>
              <w:marTop w:val="0"/>
              <w:marBottom w:val="0"/>
              <w:divBdr>
                <w:top w:val="none" w:sz="0" w:space="0" w:color="auto"/>
                <w:left w:val="none" w:sz="0" w:space="0" w:color="auto"/>
                <w:bottom w:val="none" w:sz="0" w:space="0" w:color="auto"/>
                <w:right w:val="none" w:sz="0" w:space="0" w:color="auto"/>
              </w:divBdr>
              <w:divsChild>
                <w:div w:id="791289835">
                  <w:marLeft w:val="0"/>
                  <w:marRight w:val="0"/>
                  <w:marTop w:val="0"/>
                  <w:marBottom w:val="0"/>
                  <w:divBdr>
                    <w:top w:val="none" w:sz="0" w:space="0" w:color="auto"/>
                    <w:left w:val="none" w:sz="0" w:space="0" w:color="auto"/>
                    <w:bottom w:val="none" w:sz="0" w:space="0" w:color="auto"/>
                    <w:right w:val="none" w:sz="0" w:space="0" w:color="auto"/>
                  </w:divBdr>
                  <w:divsChild>
                    <w:div w:id="1327632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1224158">
      <w:bodyDiv w:val="1"/>
      <w:marLeft w:val="0"/>
      <w:marRight w:val="0"/>
      <w:marTop w:val="0"/>
      <w:marBottom w:val="0"/>
      <w:divBdr>
        <w:top w:val="none" w:sz="0" w:space="0" w:color="auto"/>
        <w:left w:val="none" w:sz="0" w:space="0" w:color="auto"/>
        <w:bottom w:val="none" w:sz="0" w:space="0" w:color="auto"/>
        <w:right w:val="none" w:sz="0" w:space="0" w:color="auto"/>
      </w:divBdr>
      <w:divsChild>
        <w:div w:id="64497877">
          <w:marLeft w:val="0"/>
          <w:marRight w:val="0"/>
          <w:marTop w:val="0"/>
          <w:marBottom w:val="0"/>
          <w:divBdr>
            <w:top w:val="none" w:sz="0" w:space="0" w:color="auto"/>
            <w:left w:val="none" w:sz="0" w:space="0" w:color="auto"/>
            <w:bottom w:val="none" w:sz="0" w:space="0" w:color="auto"/>
            <w:right w:val="none" w:sz="0" w:space="0" w:color="auto"/>
          </w:divBdr>
          <w:divsChild>
            <w:div w:id="936598995">
              <w:marLeft w:val="0"/>
              <w:marRight w:val="0"/>
              <w:marTop w:val="0"/>
              <w:marBottom w:val="0"/>
              <w:divBdr>
                <w:top w:val="none" w:sz="0" w:space="0" w:color="auto"/>
                <w:left w:val="none" w:sz="0" w:space="0" w:color="auto"/>
                <w:bottom w:val="none" w:sz="0" w:space="0" w:color="auto"/>
                <w:right w:val="none" w:sz="0" w:space="0" w:color="auto"/>
              </w:divBdr>
              <w:divsChild>
                <w:div w:id="2002348398">
                  <w:marLeft w:val="0"/>
                  <w:marRight w:val="0"/>
                  <w:marTop w:val="0"/>
                  <w:marBottom w:val="0"/>
                  <w:divBdr>
                    <w:top w:val="none" w:sz="0" w:space="0" w:color="auto"/>
                    <w:left w:val="none" w:sz="0" w:space="0" w:color="auto"/>
                    <w:bottom w:val="none" w:sz="0" w:space="0" w:color="auto"/>
                    <w:right w:val="none" w:sz="0" w:space="0" w:color="auto"/>
                  </w:divBdr>
                  <w:divsChild>
                    <w:div w:id="459229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3324929">
      <w:bodyDiv w:val="1"/>
      <w:marLeft w:val="0"/>
      <w:marRight w:val="0"/>
      <w:marTop w:val="0"/>
      <w:marBottom w:val="0"/>
      <w:divBdr>
        <w:top w:val="none" w:sz="0" w:space="0" w:color="auto"/>
        <w:left w:val="none" w:sz="0" w:space="0" w:color="auto"/>
        <w:bottom w:val="none" w:sz="0" w:space="0" w:color="auto"/>
        <w:right w:val="none" w:sz="0" w:space="0" w:color="auto"/>
      </w:divBdr>
    </w:div>
    <w:div w:id="446849398">
      <w:bodyDiv w:val="1"/>
      <w:marLeft w:val="0"/>
      <w:marRight w:val="0"/>
      <w:marTop w:val="0"/>
      <w:marBottom w:val="0"/>
      <w:divBdr>
        <w:top w:val="none" w:sz="0" w:space="0" w:color="auto"/>
        <w:left w:val="none" w:sz="0" w:space="0" w:color="auto"/>
        <w:bottom w:val="none" w:sz="0" w:space="0" w:color="auto"/>
        <w:right w:val="none" w:sz="0" w:space="0" w:color="auto"/>
      </w:divBdr>
    </w:div>
    <w:div w:id="466628448">
      <w:bodyDiv w:val="1"/>
      <w:marLeft w:val="0"/>
      <w:marRight w:val="0"/>
      <w:marTop w:val="0"/>
      <w:marBottom w:val="0"/>
      <w:divBdr>
        <w:top w:val="none" w:sz="0" w:space="0" w:color="auto"/>
        <w:left w:val="none" w:sz="0" w:space="0" w:color="auto"/>
        <w:bottom w:val="none" w:sz="0" w:space="0" w:color="auto"/>
        <w:right w:val="none" w:sz="0" w:space="0" w:color="auto"/>
      </w:divBdr>
    </w:div>
    <w:div w:id="528222426">
      <w:bodyDiv w:val="1"/>
      <w:marLeft w:val="0"/>
      <w:marRight w:val="0"/>
      <w:marTop w:val="0"/>
      <w:marBottom w:val="0"/>
      <w:divBdr>
        <w:top w:val="none" w:sz="0" w:space="0" w:color="auto"/>
        <w:left w:val="none" w:sz="0" w:space="0" w:color="auto"/>
        <w:bottom w:val="none" w:sz="0" w:space="0" w:color="auto"/>
        <w:right w:val="none" w:sz="0" w:space="0" w:color="auto"/>
      </w:divBdr>
      <w:divsChild>
        <w:div w:id="1639337149">
          <w:marLeft w:val="0"/>
          <w:marRight w:val="0"/>
          <w:marTop w:val="0"/>
          <w:marBottom w:val="0"/>
          <w:divBdr>
            <w:top w:val="none" w:sz="0" w:space="0" w:color="auto"/>
            <w:left w:val="none" w:sz="0" w:space="0" w:color="auto"/>
            <w:bottom w:val="none" w:sz="0" w:space="0" w:color="auto"/>
            <w:right w:val="none" w:sz="0" w:space="0" w:color="auto"/>
          </w:divBdr>
          <w:divsChild>
            <w:div w:id="720251062">
              <w:marLeft w:val="0"/>
              <w:marRight w:val="0"/>
              <w:marTop w:val="0"/>
              <w:marBottom w:val="0"/>
              <w:divBdr>
                <w:top w:val="none" w:sz="0" w:space="0" w:color="auto"/>
                <w:left w:val="none" w:sz="0" w:space="0" w:color="auto"/>
                <w:bottom w:val="none" w:sz="0" w:space="0" w:color="auto"/>
                <w:right w:val="none" w:sz="0" w:space="0" w:color="auto"/>
              </w:divBdr>
              <w:divsChild>
                <w:div w:id="693575880">
                  <w:marLeft w:val="0"/>
                  <w:marRight w:val="0"/>
                  <w:marTop w:val="0"/>
                  <w:marBottom w:val="0"/>
                  <w:divBdr>
                    <w:top w:val="none" w:sz="0" w:space="0" w:color="auto"/>
                    <w:left w:val="none" w:sz="0" w:space="0" w:color="auto"/>
                    <w:bottom w:val="none" w:sz="0" w:space="0" w:color="auto"/>
                    <w:right w:val="none" w:sz="0" w:space="0" w:color="auto"/>
                  </w:divBdr>
                  <w:divsChild>
                    <w:div w:id="420954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8780077">
      <w:bodyDiv w:val="1"/>
      <w:marLeft w:val="0"/>
      <w:marRight w:val="0"/>
      <w:marTop w:val="0"/>
      <w:marBottom w:val="0"/>
      <w:divBdr>
        <w:top w:val="none" w:sz="0" w:space="0" w:color="auto"/>
        <w:left w:val="none" w:sz="0" w:space="0" w:color="auto"/>
        <w:bottom w:val="none" w:sz="0" w:space="0" w:color="auto"/>
        <w:right w:val="none" w:sz="0" w:space="0" w:color="auto"/>
      </w:divBdr>
    </w:div>
    <w:div w:id="647514528">
      <w:bodyDiv w:val="1"/>
      <w:marLeft w:val="0"/>
      <w:marRight w:val="0"/>
      <w:marTop w:val="0"/>
      <w:marBottom w:val="0"/>
      <w:divBdr>
        <w:top w:val="none" w:sz="0" w:space="0" w:color="auto"/>
        <w:left w:val="none" w:sz="0" w:space="0" w:color="auto"/>
        <w:bottom w:val="none" w:sz="0" w:space="0" w:color="auto"/>
        <w:right w:val="none" w:sz="0" w:space="0" w:color="auto"/>
      </w:divBdr>
    </w:div>
    <w:div w:id="668799578">
      <w:bodyDiv w:val="1"/>
      <w:marLeft w:val="0"/>
      <w:marRight w:val="0"/>
      <w:marTop w:val="0"/>
      <w:marBottom w:val="0"/>
      <w:divBdr>
        <w:top w:val="none" w:sz="0" w:space="0" w:color="auto"/>
        <w:left w:val="none" w:sz="0" w:space="0" w:color="auto"/>
        <w:bottom w:val="none" w:sz="0" w:space="0" w:color="auto"/>
        <w:right w:val="none" w:sz="0" w:space="0" w:color="auto"/>
      </w:divBdr>
    </w:div>
    <w:div w:id="671880952">
      <w:bodyDiv w:val="1"/>
      <w:marLeft w:val="0"/>
      <w:marRight w:val="0"/>
      <w:marTop w:val="0"/>
      <w:marBottom w:val="0"/>
      <w:divBdr>
        <w:top w:val="none" w:sz="0" w:space="0" w:color="auto"/>
        <w:left w:val="none" w:sz="0" w:space="0" w:color="auto"/>
        <w:bottom w:val="none" w:sz="0" w:space="0" w:color="auto"/>
        <w:right w:val="none" w:sz="0" w:space="0" w:color="auto"/>
      </w:divBdr>
    </w:div>
    <w:div w:id="721758597">
      <w:bodyDiv w:val="1"/>
      <w:marLeft w:val="0"/>
      <w:marRight w:val="0"/>
      <w:marTop w:val="0"/>
      <w:marBottom w:val="0"/>
      <w:divBdr>
        <w:top w:val="none" w:sz="0" w:space="0" w:color="auto"/>
        <w:left w:val="none" w:sz="0" w:space="0" w:color="auto"/>
        <w:bottom w:val="none" w:sz="0" w:space="0" w:color="auto"/>
        <w:right w:val="none" w:sz="0" w:space="0" w:color="auto"/>
      </w:divBdr>
      <w:divsChild>
        <w:div w:id="1161391683">
          <w:marLeft w:val="0"/>
          <w:marRight w:val="0"/>
          <w:marTop w:val="0"/>
          <w:marBottom w:val="0"/>
          <w:divBdr>
            <w:top w:val="none" w:sz="0" w:space="0" w:color="auto"/>
            <w:left w:val="none" w:sz="0" w:space="0" w:color="auto"/>
            <w:bottom w:val="none" w:sz="0" w:space="0" w:color="auto"/>
            <w:right w:val="none" w:sz="0" w:space="0" w:color="auto"/>
          </w:divBdr>
          <w:divsChild>
            <w:div w:id="1048148675">
              <w:marLeft w:val="0"/>
              <w:marRight w:val="0"/>
              <w:marTop w:val="0"/>
              <w:marBottom w:val="0"/>
              <w:divBdr>
                <w:top w:val="none" w:sz="0" w:space="0" w:color="auto"/>
                <w:left w:val="none" w:sz="0" w:space="0" w:color="auto"/>
                <w:bottom w:val="none" w:sz="0" w:space="0" w:color="auto"/>
                <w:right w:val="none" w:sz="0" w:space="0" w:color="auto"/>
              </w:divBdr>
              <w:divsChild>
                <w:div w:id="651637848">
                  <w:marLeft w:val="0"/>
                  <w:marRight w:val="0"/>
                  <w:marTop w:val="0"/>
                  <w:marBottom w:val="0"/>
                  <w:divBdr>
                    <w:top w:val="none" w:sz="0" w:space="0" w:color="auto"/>
                    <w:left w:val="none" w:sz="0" w:space="0" w:color="auto"/>
                    <w:bottom w:val="none" w:sz="0" w:space="0" w:color="auto"/>
                    <w:right w:val="none" w:sz="0" w:space="0" w:color="auto"/>
                  </w:divBdr>
                  <w:divsChild>
                    <w:div w:id="1182207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1704695">
      <w:bodyDiv w:val="1"/>
      <w:marLeft w:val="0"/>
      <w:marRight w:val="0"/>
      <w:marTop w:val="0"/>
      <w:marBottom w:val="0"/>
      <w:divBdr>
        <w:top w:val="none" w:sz="0" w:space="0" w:color="auto"/>
        <w:left w:val="none" w:sz="0" w:space="0" w:color="auto"/>
        <w:bottom w:val="none" w:sz="0" w:space="0" w:color="auto"/>
        <w:right w:val="none" w:sz="0" w:space="0" w:color="auto"/>
      </w:divBdr>
      <w:divsChild>
        <w:div w:id="722408737">
          <w:marLeft w:val="0"/>
          <w:marRight w:val="0"/>
          <w:marTop w:val="0"/>
          <w:marBottom w:val="0"/>
          <w:divBdr>
            <w:top w:val="none" w:sz="0" w:space="0" w:color="auto"/>
            <w:left w:val="none" w:sz="0" w:space="0" w:color="auto"/>
            <w:bottom w:val="none" w:sz="0" w:space="0" w:color="auto"/>
            <w:right w:val="none" w:sz="0" w:space="0" w:color="auto"/>
          </w:divBdr>
          <w:divsChild>
            <w:div w:id="1044136419">
              <w:marLeft w:val="0"/>
              <w:marRight w:val="0"/>
              <w:marTop w:val="0"/>
              <w:marBottom w:val="0"/>
              <w:divBdr>
                <w:top w:val="none" w:sz="0" w:space="0" w:color="auto"/>
                <w:left w:val="none" w:sz="0" w:space="0" w:color="auto"/>
                <w:bottom w:val="none" w:sz="0" w:space="0" w:color="auto"/>
                <w:right w:val="none" w:sz="0" w:space="0" w:color="auto"/>
              </w:divBdr>
              <w:divsChild>
                <w:div w:id="326127870">
                  <w:marLeft w:val="0"/>
                  <w:marRight w:val="0"/>
                  <w:marTop w:val="0"/>
                  <w:marBottom w:val="0"/>
                  <w:divBdr>
                    <w:top w:val="none" w:sz="0" w:space="0" w:color="auto"/>
                    <w:left w:val="none" w:sz="0" w:space="0" w:color="auto"/>
                    <w:bottom w:val="none" w:sz="0" w:space="0" w:color="auto"/>
                    <w:right w:val="none" w:sz="0" w:space="0" w:color="auto"/>
                  </w:divBdr>
                  <w:divsChild>
                    <w:div w:id="18437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5619068">
      <w:bodyDiv w:val="1"/>
      <w:marLeft w:val="0"/>
      <w:marRight w:val="0"/>
      <w:marTop w:val="0"/>
      <w:marBottom w:val="0"/>
      <w:divBdr>
        <w:top w:val="none" w:sz="0" w:space="0" w:color="auto"/>
        <w:left w:val="none" w:sz="0" w:space="0" w:color="auto"/>
        <w:bottom w:val="none" w:sz="0" w:space="0" w:color="auto"/>
        <w:right w:val="none" w:sz="0" w:space="0" w:color="auto"/>
      </w:divBdr>
    </w:div>
    <w:div w:id="767428141">
      <w:bodyDiv w:val="1"/>
      <w:marLeft w:val="0"/>
      <w:marRight w:val="0"/>
      <w:marTop w:val="0"/>
      <w:marBottom w:val="0"/>
      <w:divBdr>
        <w:top w:val="none" w:sz="0" w:space="0" w:color="auto"/>
        <w:left w:val="none" w:sz="0" w:space="0" w:color="auto"/>
        <w:bottom w:val="none" w:sz="0" w:space="0" w:color="auto"/>
        <w:right w:val="none" w:sz="0" w:space="0" w:color="auto"/>
      </w:divBdr>
      <w:divsChild>
        <w:div w:id="939723221">
          <w:marLeft w:val="0"/>
          <w:marRight w:val="0"/>
          <w:marTop w:val="0"/>
          <w:marBottom w:val="0"/>
          <w:divBdr>
            <w:top w:val="none" w:sz="0" w:space="0" w:color="auto"/>
            <w:left w:val="none" w:sz="0" w:space="0" w:color="auto"/>
            <w:bottom w:val="none" w:sz="0" w:space="0" w:color="auto"/>
            <w:right w:val="none" w:sz="0" w:space="0" w:color="auto"/>
          </w:divBdr>
          <w:divsChild>
            <w:div w:id="1797987411">
              <w:marLeft w:val="0"/>
              <w:marRight w:val="0"/>
              <w:marTop w:val="0"/>
              <w:marBottom w:val="0"/>
              <w:divBdr>
                <w:top w:val="none" w:sz="0" w:space="0" w:color="auto"/>
                <w:left w:val="none" w:sz="0" w:space="0" w:color="auto"/>
                <w:bottom w:val="none" w:sz="0" w:space="0" w:color="auto"/>
                <w:right w:val="none" w:sz="0" w:space="0" w:color="auto"/>
              </w:divBdr>
              <w:divsChild>
                <w:div w:id="627513048">
                  <w:marLeft w:val="0"/>
                  <w:marRight w:val="0"/>
                  <w:marTop w:val="0"/>
                  <w:marBottom w:val="0"/>
                  <w:divBdr>
                    <w:top w:val="none" w:sz="0" w:space="0" w:color="auto"/>
                    <w:left w:val="none" w:sz="0" w:space="0" w:color="auto"/>
                    <w:bottom w:val="none" w:sz="0" w:space="0" w:color="auto"/>
                    <w:right w:val="none" w:sz="0" w:space="0" w:color="auto"/>
                  </w:divBdr>
                  <w:divsChild>
                    <w:div w:id="526145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4297031">
      <w:bodyDiv w:val="1"/>
      <w:marLeft w:val="0"/>
      <w:marRight w:val="0"/>
      <w:marTop w:val="0"/>
      <w:marBottom w:val="0"/>
      <w:divBdr>
        <w:top w:val="none" w:sz="0" w:space="0" w:color="auto"/>
        <w:left w:val="none" w:sz="0" w:space="0" w:color="auto"/>
        <w:bottom w:val="none" w:sz="0" w:space="0" w:color="auto"/>
        <w:right w:val="none" w:sz="0" w:space="0" w:color="auto"/>
      </w:divBdr>
      <w:divsChild>
        <w:div w:id="1319772747">
          <w:marLeft w:val="0"/>
          <w:marRight w:val="0"/>
          <w:marTop w:val="0"/>
          <w:marBottom w:val="0"/>
          <w:divBdr>
            <w:top w:val="none" w:sz="0" w:space="0" w:color="auto"/>
            <w:left w:val="none" w:sz="0" w:space="0" w:color="auto"/>
            <w:bottom w:val="none" w:sz="0" w:space="0" w:color="auto"/>
            <w:right w:val="none" w:sz="0" w:space="0" w:color="auto"/>
          </w:divBdr>
          <w:divsChild>
            <w:div w:id="1384013869">
              <w:marLeft w:val="0"/>
              <w:marRight w:val="0"/>
              <w:marTop w:val="0"/>
              <w:marBottom w:val="0"/>
              <w:divBdr>
                <w:top w:val="none" w:sz="0" w:space="0" w:color="auto"/>
                <w:left w:val="none" w:sz="0" w:space="0" w:color="auto"/>
                <w:bottom w:val="none" w:sz="0" w:space="0" w:color="auto"/>
                <w:right w:val="none" w:sz="0" w:space="0" w:color="auto"/>
              </w:divBdr>
              <w:divsChild>
                <w:div w:id="1290159585">
                  <w:marLeft w:val="0"/>
                  <w:marRight w:val="0"/>
                  <w:marTop w:val="0"/>
                  <w:marBottom w:val="0"/>
                  <w:divBdr>
                    <w:top w:val="none" w:sz="0" w:space="0" w:color="auto"/>
                    <w:left w:val="none" w:sz="0" w:space="0" w:color="auto"/>
                    <w:bottom w:val="none" w:sz="0" w:space="0" w:color="auto"/>
                    <w:right w:val="none" w:sz="0" w:space="0" w:color="auto"/>
                  </w:divBdr>
                  <w:divsChild>
                    <w:div w:id="128931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8951293">
      <w:bodyDiv w:val="1"/>
      <w:marLeft w:val="0"/>
      <w:marRight w:val="0"/>
      <w:marTop w:val="0"/>
      <w:marBottom w:val="0"/>
      <w:divBdr>
        <w:top w:val="none" w:sz="0" w:space="0" w:color="auto"/>
        <w:left w:val="none" w:sz="0" w:space="0" w:color="auto"/>
        <w:bottom w:val="none" w:sz="0" w:space="0" w:color="auto"/>
        <w:right w:val="none" w:sz="0" w:space="0" w:color="auto"/>
      </w:divBdr>
    </w:div>
    <w:div w:id="880476190">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891423801">
      <w:bodyDiv w:val="1"/>
      <w:marLeft w:val="0"/>
      <w:marRight w:val="0"/>
      <w:marTop w:val="0"/>
      <w:marBottom w:val="0"/>
      <w:divBdr>
        <w:top w:val="none" w:sz="0" w:space="0" w:color="auto"/>
        <w:left w:val="none" w:sz="0" w:space="0" w:color="auto"/>
        <w:bottom w:val="none" w:sz="0" w:space="0" w:color="auto"/>
        <w:right w:val="none" w:sz="0" w:space="0" w:color="auto"/>
      </w:divBdr>
    </w:div>
    <w:div w:id="894702080">
      <w:bodyDiv w:val="1"/>
      <w:marLeft w:val="0"/>
      <w:marRight w:val="0"/>
      <w:marTop w:val="0"/>
      <w:marBottom w:val="0"/>
      <w:divBdr>
        <w:top w:val="none" w:sz="0" w:space="0" w:color="auto"/>
        <w:left w:val="none" w:sz="0" w:space="0" w:color="auto"/>
        <w:bottom w:val="none" w:sz="0" w:space="0" w:color="auto"/>
        <w:right w:val="none" w:sz="0" w:space="0" w:color="auto"/>
      </w:divBdr>
    </w:div>
    <w:div w:id="903640708">
      <w:bodyDiv w:val="1"/>
      <w:marLeft w:val="0"/>
      <w:marRight w:val="0"/>
      <w:marTop w:val="0"/>
      <w:marBottom w:val="0"/>
      <w:divBdr>
        <w:top w:val="none" w:sz="0" w:space="0" w:color="auto"/>
        <w:left w:val="none" w:sz="0" w:space="0" w:color="auto"/>
        <w:bottom w:val="none" w:sz="0" w:space="0" w:color="auto"/>
        <w:right w:val="none" w:sz="0" w:space="0" w:color="auto"/>
      </w:divBdr>
      <w:divsChild>
        <w:div w:id="1706826875">
          <w:marLeft w:val="0"/>
          <w:marRight w:val="0"/>
          <w:marTop w:val="0"/>
          <w:marBottom w:val="0"/>
          <w:divBdr>
            <w:top w:val="none" w:sz="0" w:space="0" w:color="auto"/>
            <w:left w:val="none" w:sz="0" w:space="0" w:color="auto"/>
            <w:bottom w:val="none" w:sz="0" w:space="0" w:color="auto"/>
            <w:right w:val="none" w:sz="0" w:space="0" w:color="auto"/>
          </w:divBdr>
          <w:divsChild>
            <w:div w:id="1654139696">
              <w:marLeft w:val="0"/>
              <w:marRight w:val="0"/>
              <w:marTop w:val="0"/>
              <w:marBottom w:val="0"/>
              <w:divBdr>
                <w:top w:val="none" w:sz="0" w:space="0" w:color="auto"/>
                <w:left w:val="none" w:sz="0" w:space="0" w:color="auto"/>
                <w:bottom w:val="none" w:sz="0" w:space="0" w:color="auto"/>
                <w:right w:val="none" w:sz="0" w:space="0" w:color="auto"/>
              </w:divBdr>
              <w:divsChild>
                <w:div w:id="1960603138">
                  <w:marLeft w:val="0"/>
                  <w:marRight w:val="0"/>
                  <w:marTop w:val="0"/>
                  <w:marBottom w:val="0"/>
                  <w:divBdr>
                    <w:top w:val="none" w:sz="0" w:space="0" w:color="auto"/>
                    <w:left w:val="none" w:sz="0" w:space="0" w:color="auto"/>
                    <w:bottom w:val="none" w:sz="0" w:space="0" w:color="auto"/>
                    <w:right w:val="none" w:sz="0" w:space="0" w:color="auto"/>
                  </w:divBdr>
                  <w:divsChild>
                    <w:div w:id="140661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4454262">
      <w:bodyDiv w:val="1"/>
      <w:marLeft w:val="0"/>
      <w:marRight w:val="0"/>
      <w:marTop w:val="0"/>
      <w:marBottom w:val="0"/>
      <w:divBdr>
        <w:top w:val="none" w:sz="0" w:space="0" w:color="auto"/>
        <w:left w:val="none" w:sz="0" w:space="0" w:color="auto"/>
        <w:bottom w:val="none" w:sz="0" w:space="0" w:color="auto"/>
        <w:right w:val="none" w:sz="0" w:space="0" w:color="auto"/>
      </w:divBdr>
    </w:div>
    <w:div w:id="953102106">
      <w:bodyDiv w:val="1"/>
      <w:marLeft w:val="0"/>
      <w:marRight w:val="0"/>
      <w:marTop w:val="0"/>
      <w:marBottom w:val="0"/>
      <w:divBdr>
        <w:top w:val="none" w:sz="0" w:space="0" w:color="auto"/>
        <w:left w:val="none" w:sz="0" w:space="0" w:color="auto"/>
        <w:bottom w:val="none" w:sz="0" w:space="0" w:color="auto"/>
        <w:right w:val="none" w:sz="0" w:space="0" w:color="auto"/>
      </w:divBdr>
    </w:div>
    <w:div w:id="958145437">
      <w:bodyDiv w:val="1"/>
      <w:marLeft w:val="0"/>
      <w:marRight w:val="0"/>
      <w:marTop w:val="0"/>
      <w:marBottom w:val="0"/>
      <w:divBdr>
        <w:top w:val="none" w:sz="0" w:space="0" w:color="auto"/>
        <w:left w:val="none" w:sz="0" w:space="0" w:color="auto"/>
        <w:bottom w:val="none" w:sz="0" w:space="0" w:color="auto"/>
        <w:right w:val="none" w:sz="0" w:space="0" w:color="auto"/>
      </w:divBdr>
    </w:div>
    <w:div w:id="978414720">
      <w:bodyDiv w:val="1"/>
      <w:marLeft w:val="0"/>
      <w:marRight w:val="0"/>
      <w:marTop w:val="0"/>
      <w:marBottom w:val="0"/>
      <w:divBdr>
        <w:top w:val="none" w:sz="0" w:space="0" w:color="auto"/>
        <w:left w:val="none" w:sz="0" w:space="0" w:color="auto"/>
        <w:bottom w:val="none" w:sz="0" w:space="0" w:color="auto"/>
        <w:right w:val="none" w:sz="0" w:space="0" w:color="auto"/>
      </w:divBdr>
    </w:div>
    <w:div w:id="982656200">
      <w:bodyDiv w:val="1"/>
      <w:marLeft w:val="0"/>
      <w:marRight w:val="0"/>
      <w:marTop w:val="0"/>
      <w:marBottom w:val="0"/>
      <w:divBdr>
        <w:top w:val="none" w:sz="0" w:space="0" w:color="auto"/>
        <w:left w:val="none" w:sz="0" w:space="0" w:color="auto"/>
        <w:bottom w:val="none" w:sz="0" w:space="0" w:color="auto"/>
        <w:right w:val="none" w:sz="0" w:space="0" w:color="auto"/>
      </w:divBdr>
      <w:divsChild>
        <w:div w:id="693380607">
          <w:marLeft w:val="0"/>
          <w:marRight w:val="0"/>
          <w:marTop w:val="0"/>
          <w:marBottom w:val="0"/>
          <w:divBdr>
            <w:top w:val="none" w:sz="0" w:space="0" w:color="auto"/>
            <w:left w:val="none" w:sz="0" w:space="0" w:color="auto"/>
            <w:bottom w:val="none" w:sz="0" w:space="0" w:color="auto"/>
            <w:right w:val="none" w:sz="0" w:space="0" w:color="auto"/>
          </w:divBdr>
          <w:divsChild>
            <w:div w:id="1092092305">
              <w:marLeft w:val="0"/>
              <w:marRight w:val="0"/>
              <w:marTop w:val="0"/>
              <w:marBottom w:val="0"/>
              <w:divBdr>
                <w:top w:val="none" w:sz="0" w:space="0" w:color="auto"/>
                <w:left w:val="none" w:sz="0" w:space="0" w:color="auto"/>
                <w:bottom w:val="none" w:sz="0" w:space="0" w:color="auto"/>
                <w:right w:val="none" w:sz="0" w:space="0" w:color="auto"/>
              </w:divBdr>
              <w:divsChild>
                <w:div w:id="1678998862">
                  <w:marLeft w:val="0"/>
                  <w:marRight w:val="0"/>
                  <w:marTop w:val="0"/>
                  <w:marBottom w:val="0"/>
                  <w:divBdr>
                    <w:top w:val="none" w:sz="0" w:space="0" w:color="auto"/>
                    <w:left w:val="none" w:sz="0" w:space="0" w:color="auto"/>
                    <w:bottom w:val="none" w:sz="0" w:space="0" w:color="auto"/>
                    <w:right w:val="none" w:sz="0" w:space="0" w:color="auto"/>
                  </w:divBdr>
                  <w:divsChild>
                    <w:div w:id="214403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4068639">
      <w:bodyDiv w:val="1"/>
      <w:marLeft w:val="0"/>
      <w:marRight w:val="0"/>
      <w:marTop w:val="0"/>
      <w:marBottom w:val="0"/>
      <w:divBdr>
        <w:top w:val="none" w:sz="0" w:space="0" w:color="auto"/>
        <w:left w:val="none" w:sz="0" w:space="0" w:color="auto"/>
        <w:bottom w:val="none" w:sz="0" w:space="0" w:color="auto"/>
        <w:right w:val="none" w:sz="0" w:space="0" w:color="auto"/>
      </w:divBdr>
    </w:div>
    <w:div w:id="1004355883">
      <w:bodyDiv w:val="1"/>
      <w:marLeft w:val="0"/>
      <w:marRight w:val="0"/>
      <w:marTop w:val="0"/>
      <w:marBottom w:val="0"/>
      <w:divBdr>
        <w:top w:val="none" w:sz="0" w:space="0" w:color="auto"/>
        <w:left w:val="none" w:sz="0" w:space="0" w:color="auto"/>
        <w:bottom w:val="none" w:sz="0" w:space="0" w:color="auto"/>
        <w:right w:val="none" w:sz="0" w:space="0" w:color="auto"/>
      </w:divBdr>
    </w:div>
    <w:div w:id="1189759753">
      <w:bodyDiv w:val="1"/>
      <w:marLeft w:val="0"/>
      <w:marRight w:val="0"/>
      <w:marTop w:val="0"/>
      <w:marBottom w:val="0"/>
      <w:divBdr>
        <w:top w:val="none" w:sz="0" w:space="0" w:color="auto"/>
        <w:left w:val="none" w:sz="0" w:space="0" w:color="auto"/>
        <w:bottom w:val="none" w:sz="0" w:space="0" w:color="auto"/>
        <w:right w:val="none" w:sz="0" w:space="0" w:color="auto"/>
      </w:divBdr>
    </w:div>
    <w:div w:id="1259094784">
      <w:bodyDiv w:val="1"/>
      <w:marLeft w:val="0"/>
      <w:marRight w:val="0"/>
      <w:marTop w:val="0"/>
      <w:marBottom w:val="0"/>
      <w:divBdr>
        <w:top w:val="none" w:sz="0" w:space="0" w:color="auto"/>
        <w:left w:val="none" w:sz="0" w:space="0" w:color="auto"/>
        <w:bottom w:val="none" w:sz="0" w:space="0" w:color="auto"/>
        <w:right w:val="none" w:sz="0" w:space="0" w:color="auto"/>
      </w:divBdr>
    </w:div>
    <w:div w:id="1394963177">
      <w:bodyDiv w:val="1"/>
      <w:marLeft w:val="0"/>
      <w:marRight w:val="0"/>
      <w:marTop w:val="0"/>
      <w:marBottom w:val="0"/>
      <w:divBdr>
        <w:top w:val="none" w:sz="0" w:space="0" w:color="auto"/>
        <w:left w:val="none" w:sz="0" w:space="0" w:color="auto"/>
        <w:bottom w:val="none" w:sz="0" w:space="0" w:color="auto"/>
        <w:right w:val="none" w:sz="0" w:space="0" w:color="auto"/>
      </w:divBdr>
    </w:div>
    <w:div w:id="1450777209">
      <w:bodyDiv w:val="1"/>
      <w:marLeft w:val="0"/>
      <w:marRight w:val="0"/>
      <w:marTop w:val="0"/>
      <w:marBottom w:val="0"/>
      <w:divBdr>
        <w:top w:val="none" w:sz="0" w:space="0" w:color="auto"/>
        <w:left w:val="none" w:sz="0" w:space="0" w:color="auto"/>
        <w:bottom w:val="none" w:sz="0" w:space="0" w:color="auto"/>
        <w:right w:val="none" w:sz="0" w:space="0" w:color="auto"/>
      </w:divBdr>
      <w:divsChild>
        <w:div w:id="730231248">
          <w:marLeft w:val="0"/>
          <w:marRight w:val="0"/>
          <w:marTop w:val="0"/>
          <w:marBottom w:val="0"/>
          <w:divBdr>
            <w:top w:val="none" w:sz="0" w:space="0" w:color="auto"/>
            <w:left w:val="none" w:sz="0" w:space="0" w:color="auto"/>
            <w:bottom w:val="none" w:sz="0" w:space="0" w:color="auto"/>
            <w:right w:val="none" w:sz="0" w:space="0" w:color="auto"/>
          </w:divBdr>
          <w:divsChild>
            <w:div w:id="1801026903">
              <w:marLeft w:val="0"/>
              <w:marRight w:val="0"/>
              <w:marTop w:val="0"/>
              <w:marBottom w:val="0"/>
              <w:divBdr>
                <w:top w:val="none" w:sz="0" w:space="0" w:color="auto"/>
                <w:left w:val="none" w:sz="0" w:space="0" w:color="auto"/>
                <w:bottom w:val="none" w:sz="0" w:space="0" w:color="auto"/>
                <w:right w:val="none" w:sz="0" w:space="0" w:color="auto"/>
              </w:divBdr>
              <w:divsChild>
                <w:div w:id="1868908762">
                  <w:marLeft w:val="0"/>
                  <w:marRight w:val="0"/>
                  <w:marTop w:val="0"/>
                  <w:marBottom w:val="0"/>
                  <w:divBdr>
                    <w:top w:val="none" w:sz="0" w:space="0" w:color="auto"/>
                    <w:left w:val="none" w:sz="0" w:space="0" w:color="auto"/>
                    <w:bottom w:val="none" w:sz="0" w:space="0" w:color="auto"/>
                    <w:right w:val="none" w:sz="0" w:space="0" w:color="auto"/>
                  </w:divBdr>
                  <w:divsChild>
                    <w:div w:id="25043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4153601">
      <w:bodyDiv w:val="1"/>
      <w:marLeft w:val="0"/>
      <w:marRight w:val="0"/>
      <w:marTop w:val="0"/>
      <w:marBottom w:val="0"/>
      <w:divBdr>
        <w:top w:val="none" w:sz="0" w:space="0" w:color="auto"/>
        <w:left w:val="none" w:sz="0" w:space="0" w:color="auto"/>
        <w:bottom w:val="none" w:sz="0" w:space="0" w:color="auto"/>
        <w:right w:val="none" w:sz="0" w:space="0" w:color="auto"/>
      </w:divBdr>
    </w:div>
    <w:div w:id="1479614347">
      <w:bodyDiv w:val="1"/>
      <w:marLeft w:val="0"/>
      <w:marRight w:val="0"/>
      <w:marTop w:val="0"/>
      <w:marBottom w:val="0"/>
      <w:divBdr>
        <w:top w:val="none" w:sz="0" w:space="0" w:color="auto"/>
        <w:left w:val="none" w:sz="0" w:space="0" w:color="auto"/>
        <w:bottom w:val="none" w:sz="0" w:space="0" w:color="auto"/>
        <w:right w:val="none" w:sz="0" w:space="0" w:color="auto"/>
      </w:divBdr>
    </w:div>
    <w:div w:id="1482849571">
      <w:bodyDiv w:val="1"/>
      <w:marLeft w:val="0"/>
      <w:marRight w:val="0"/>
      <w:marTop w:val="0"/>
      <w:marBottom w:val="0"/>
      <w:divBdr>
        <w:top w:val="none" w:sz="0" w:space="0" w:color="auto"/>
        <w:left w:val="none" w:sz="0" w:space="0" w:color="auto"/>
        <w:bottom w:val="none" w:sz="0" w:space="0" w:color="auto"/>
        <w:right w:val="none" w:sz="0" w:space="0" w:color="auto"/>
      </w:divBdr>
    </w:div>
    <w:div w:id="1488329104">
      <w:bodyDiv w:val="1"/>
      <w:marLeft w:val="0"/>
      <w:marRight w:val="0"/>
      <w:marTop w:val="0"/>
      <w:marBottom w:val="0"/>
      <w:divBdr>
        <w:top w:val="none" w:sz="0" w:space="0" w:color="auto"/>
        <w:left w:val="none" w:sz="0" w:space="0" w:color="auto"/>
        <w:bottom w:val="none" w:sz="0" w:space="0" w:color="auto"/>
        <w:right w:val="none" w:sz="0" w:space="0" w:color="auto"/>
      </w:divBdr>
    </w:div>
    <w:div w:id="1512338254">
      <w:bodyDiv w:val="1"/>
      <w:marLeft w:val="0"/>
      <w:marRight w:val="0"/>
      <w:marTop w:val="0"/>
      <w:marBottom w:val="0"/>
      <w:divBdr>
        <w:top w:val="none" w:sz="0" w:space="0" w:color="auto"/>
        <w:left w:val="none" w:sz="0" w:space="0" w:color="auto"/>
        <w:bottom w:val="none" w:sz="0" w:space="0" w:color="auto"/>
        <w:right w:val="none" w:sz="0" w:space="0" w:color="auto"/>
      </w:divBdr>
    </w:div>
    <w:div w:id="1525556365">
      <w:bodyDiv w:val="1"/>
      <w:marLeft w:val="0"/>
      <w:marRight w:val="0"/>
      <w:marTop w:val="0"/>
      <w:marBottom w:val="0"/>
      <w:divBdr>
        <w:top w:val="none" w:sz="0" w:space="0" w:color="auto"/>
        <w:left w:val="none" w:sz="0" w:space="0" w:color="auto"/>
        <w:bottom w:val="none" w:sz="0" w:space="0" w:color="auto"/>
        <w:right w:val="none" w:sz="0" w:space="0" w:color="auto"/>
      </w:divBdr>
      <w:divsChild>
        <w:div w:id="193077966">
          <w:marLeft w:val="0"/>
          <w:marRight w:val="0"/>
          <w:marTop w:val="0"/>
          <w:marBottom w:val="0"/>
          <w:divBdr>
            <w:top w:val="none" w:sz="0" w:space="0" w:color="auto"/>
            <w:left w:val="none" w:sz="0" w:space="0" w:color="auto"/>
            <w:bottom w:val="none" w:sz="0" w:space="0" w:color="auto"/>
            <w:right w:val="none" w:sz="0" w:space="0" w:color="auto"/>
          </w:divBdr>
          <w:divsChild>
            <w:div w:id="119611985">
              <w:marLeft w:val="0"/>
              <w:marRight w:val="0"/>
              <w:marTop w:val="0"/>
              <w:marBottom w:val="0"/>
              <w:divBdr>
                <w:top w:val="none" w:sz="0" w:space="0" w:color="auto"/>
                <w:left w:val="none" w:sz="0" w:space="0" w:color="auto"/>
                <w:bottom w:val="none" w:sz="0" w:space="0" w:color="auto"/>
                <w:right w:val="none" w:sz="0" w:space="0" w:color="auto"/>
              </w:divBdr>
              <w:divsChild>
                <w:div w:id="1359962626">
                  <w:marLeft w:val="0"/>
                  <w:marRight w:val="0"/>
                  <w:marTop w:val="0"/>
                  <w:marBottom w:val="0"/>
                  <w:divBdr>
                    <w:top w:val="none" w:sz="0" w:space="0" w:color="auto"/>
                    <w:left w:val="none" w:sz="0" w:space="0" w:color="auto"/>
                    <w:bottom w:val="none" w:sz="0" w:space="0" w:color="auto"/>
                    <w:right w:val="none" w:sz="0" w:space="0" w:color="auto"/>
                  </w:divBdr>
                  <w:divsChild>
                    <w:div w:id="145323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7477271">
      <w:bodyDiv w:val="1"/>
      <w:marLeft w:val="0"/>
      <w:marRight w:val="0"/>
      <w:marTop w:val="0"/>
      <w:marBottom w:val="0"/>
      <w:divBdr>
        <w:top w:val="none" w:sz="0" w:space="0" w:color="auto"/>
        <w:left w:val="none" w:sz="0" w:space="0" w:color="auto"/>
        <w:bottom w:val="none" w:sz="0" w:space="0" w:color="auto"/>
        <w:right w:val="none" w:sz="0" w:space="0" w:color="auto"/>
      </w:divBdr>
      <w:divsChild>
        <w:div w:id="1963998702">
          <w:marLeft w:val="0"/>
          <w:marRight w:val="0"/>
          <w:marTop w:val="0"/>
          <w:marBottom w:val="0"/>
          <w:divBdr>
            <w:top w:val="none" w:sz="0" w:space="0" w:color="auto"/>
            <w:left w:val="none" w:sz="0" w:space="0" w:color="auto"/>
            <w:bottom w:val="none" w:sz="0" w:space="0" w:color="auto"/>
            <w:right w:val="none" w:sz="0" w:space="0" w:color="auto"/>
          </w:divBdr>
          <w:divsChild>
            <w:div w:id="1354259639">
              <w:marLeft w:val="0"/>
              <w:marRight w:val="0"/>
              <w:marTop w:val="0"/>
              <w:marBottom w:val="0"/>
              <w:divBdr>
                <w:top w:val="none" w:sz="0" w:space="0" w:color="auto"/>
                <w:left w:val="none" w:sz="0" w:space="0" w:color="auto"/>
                <w:bottom w:val="none" w:sz="0" w:space="0" w:color="auto"/>
                <w:right w:val="none" w:sz="0" w:space="0" w:color="auto"/>
              </w:divBdr>
              <w:divsChild>
                <w:div w:id="1215433010">
                  <w:marLeft w:val="0"/>
                  <w:marRight w:val="0"/>
                  <w:marTop w:val="0"/>
                  <w:marBottom w:val="0"/>
                  <w:divBdr>
                    <w:top w:val="none" w:sz="0" w:space="0" w:color="auto"/>
                    <w:left w:val="none" w:sz="0" w:space="0" w:color="auto"/>
                    <w:bottom w:val="none" w:sz="0" w:space="0" w:color="auto"/>
                    <w:right w:val="none" w:sz="0" w:space="0" w:color="auto"/>
                  </w:divBdr>
                  <w:divsChild>
                    <w:div w:id="102833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5818328">
      <w:bodyDiv w:val="1"/>
      <w:marLeft w:val="0"/>
      <w:marRight w:val="0"/>
      <w:marTop w:val="0"/>
      <w:marBottom w:val="0"/>
      <w:divBdr>
        <w:top w:val="none" w:sz="0" w:space="0" w:color="auto"/>
        <w:left w:val="none" w:sz="0" w:space="0" w:color="auto"/>
        <w:bottom w:val="none" w:sz="0" w:space="0" w:color="auto"/>
        <w:right w:val="none" w:sz="0" w:space="0" w:color="auto"/>
      </w:divBdr>
      <w:divsChild>
        <w:div w:id="449478127">
          <w:marLeft w:val="0"/>
          <w:marRight w:val="0"/>
          <w:marTop w:val="0"/>
          <w:marBottom w:val="0"/>
          <w:divBdr>
            <w:top w:val="none" w:sz="0" w:space="0" w:color="auto"/>
            <w:left w:val="none" w:sz="0" w:space="0" w:color="auto"/>
            <w:bottom w:val="none" w:sz="0" w:space="0" w:color="auto"/>
            <w:right w:val="none" w:sz="0" w:space="0" w:color="auto"/>
          </w:divBdr>
          <w:divsChild>
            <w:div w:id="418406554">
              <w:marLeft w:val="0"/>
              <w:marRight w:val="0"/>
              <w:marTop w:val="0"/>
              <w:marBottom w:val="0"/>
              <w:divBdr>
                <w:top w:val="none" w:sz="0" w:space="0" w:color="auto"/>
                <w:left w:val="none" w:sz="0" w:space="0" w:color="auto"/>
                <w:bottom w:val="none" w:sz="0" w:space="0" w:color="auto"/>
                <w:right w:val="none" w:sz="0" w:space="0" w:color="auto"/>
              </w:divBdr>
              <w:divsChild>
                <w:div w:id="677728919">
                  <w:marLeft w:val="0"/>
                  <w:marRight w:val="0"/>
                  <w:marTop w:val="0"/>
                  <w:marBottom w:val="0"/>
                  <w:divBdr>
                    <w:top w:val="none" w:sz="0" w:space="0" w:color="auto"/>
                    <w:left w:val="none" w:sz="0" w:space="0" w:color="auto"/>
                    <w:bottom w:val="none" w:sz="0" w:space="0" w:color="auto"/>
                    <w:right w:val="none" w:sz="0" w:space="0" w:color="auto"/>
                  </w:divBdr>
                  <w:divsChild>
                    <w:div w:id="1249391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9016964">
      <w:bodyDiv w:val="1"/>
      <w:marLeft w:val="0"/>
      <w:marRight w:val="0"/>
      <w:marTop w:val="0"/>
      <w:marBottom w:val="0"/>
      <w:divBdr>
        <w:top w:val="none" w:sz="0" w:space="0" w:color="auto"/>
        <w:left w:val="none" w:sz="0" w:space="0" w:color="auto"/>
        <w:bottom w:val="none" w:sz="0" w:space="0" w:color="auto"/>
        <w:right w:val="none" w:sz="0" w:space="0" w:color="auto"/>
      </w:divBdr>
    </w:div>
    <w:div w:id="1728527938">
      <w:bodyDiv w:val="1"/>
      <w:marLeft w:val="0"/>
      <w:marRight w:val="0"/>
      <w:marTop w:val="0"/>
      <w:marBottom w:val="0"/>
      <w:divBdr>
        <w:top w:val="none" w:sz="0" w:space="0" w:color="auto"/>
        <w:left w:val="none" w:sz="0" w:space="0" w:color="auto"/>
        <w:bottom w:val="none" w:sz="0" w:space="0" w:color="auto"/>
        <w:right w:val="none" w:sz="0" w:space="0" w:color="auto"/>
      </w:divBdr>
      <w:divsChild>
        <w:div w:id="2106534507">
          <w:marLeft w:val="0"/>
          <w:marRight w:val="0"/>
          <w:marTop w:val="0"/>
          <w:marBottom w:val="0"/>
          <w:divBdr>
            <w:top w:val="none" w:sz="0" w:space="0" w:color="auto"/>
            <w:left w:val="none" w:sz="0" w:space="0" w:color="auto"/>
            <w:bottom w:val="none" w:sz="0" w:space="0" w:color="auto"/>
            <w:right w:val="none" w:sz="0" w:space="0" w:color="auto"/>
          </w:divBdr>
          <w:divsChild>
            <w:div w:id="635258097">
              <w:marLeft w:val="0"/>
              <w:marRight w:val="0"/>
              <w:marTop w:val="0"/>
              <w:marBottom w:val="0"/>
              <w:divBdr>
                <w:top w:val="none" w:sz="0" w:space="0" w:color="auto"/>
                <w:left w:val="none" w:sz="0" w:space="0" w:color="auto"/>
                <w:bottom w:val="none" w:sz="0" w:space="0" w:color="auto"/>
                <w:right w:val="none" w:sz="0" w:space="0" w:color="auto"/>
              </w:divBdr>
              <w:divsChild>
                <w:div w:id="142089946">
                  <w:marLeft w:val="0"/>
                  <w:marRight w:val="0"/>
                  <w:marTop w:val="0"/>
                  <w:marBottom w:val="0"/>
                  <w:divBdr>
                    <w:top w:val="none" w:sz="0" w:space="0" w:color="auto"/>
                    <w:left w:val="none" w:sz="0" w:space="0" w:color="auto"/>
                    <w:bottom w:val="none" w:sz="0" w:space="0" w:color="auto"/>
                    <w:right w:val="none" w:sz="0" w:space="0" w:color="auto"/>
                  </w:divBdr>
                  <w:divsChild>
                    <w:div w:id="58013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3045135">
      <w:bodyDiv w:val="1"/>
      <w:marLeft w:val="0"/>
      <w:marRight w:val="0"/>
      <w:marTop w:val="0"/>
      <w:marBottom w:val="0"/>
      <w:divBdr>
        <w:top w:val="none" w:sz="0" w:space="0" w:color="auto"/>
        <w:left w:val="none" w:sz="0" w:space="0" w:color="auto"/>
        <w:bottom w:val="none" w:sz="0" w:space="0" w:color="auto"/>
        <w:right w:val="none" w:sz="0" w:space="0" w:color="auto"/>
      </w:divBdr>
    </w:div>
    <w:div w:id="1782186208">
      <w:bodyDiv w:val="1"/>
      <w:marLeft w:val="0"/>
      <w:marRight w:val="0"/>
      <w:marTop w:val="0"/>
      <w:marBottom w:val="0"/>
      <w:divBdr>
        <w:top w:val="none" w:sz="0" w:space="0" w:color="auto"/>
        <w:left w:val="none" w:sz="0" w:space="0" w:color="auto"/>
        <w:bottom w:val="none" w:sz="0" w:space="0" w:color="auto"/>
        <w:right w:val="none" w:sz="0" w:space="0" w:color="auto"/>
      </w:divBdr>
    </w:div>
    <w:div w:id="1928229113">
      <w:bodyDiv w:val="1"/>
      <w:marLeft w:val="0"/>
      <w:marRight w:val="0"/>
      <w:marTop w:val="0"/>
      <w:marBottom w:val="0"/>
      <w:divBdr>
        <w:top w:val="none" w:sz="0" w:space="0" w:color="auto"/>
        <w:left w:val="none" w:sz="0" w:space="0" w:color="auto"/>
        <w:bottom w:val="none" w:sz="0" w:space="0" w:color="auto"/>
        <w:right w:val="none" w:sz="0" w:space="0" w:color="auto"/>
      </w:divBdr>
      <w:divsChild>
        <w:div w:id="1180513290">
          <w:marLeft w:val="0"/>
          <w:marRight w:val="0"/>
          <w:marTop w:val="0"/>
          <w:marBottom w:val="0"/>
          <w:divBdr>
            <w:top w:val="none" w:sz="0" w:space="0" w:color="auto"/>
            <w:left w:val="none" w:sz="0" w:space="0" w:color="auto"/>
            <w:bottom w:val="none" w:sz="0" w:space="0" w:color="auto"/>
            <w:right w:val="none" w:sz="0" w:space="0" w:color="auto"/>
          </w:divBdr>
          <w:divsChild>
            <w:div w:id="956910496">
              <w:marLeft w:val="0"/>
              <w:marRight w:val="0"/>
              <w:marTop w:val="0"/>
              <w:marBottom w:val="0"/>
              <w:divBdr>
                <w:top w:val="none" w:sz="0" w:space="0" w:color="auto"/>
                <w:left w:val="none" w:sz="0" w:space="0" w:color="auto"/>
                <w:bottom w:val="none" w:sz="0" w:space="0" w:color="auto"/>
                <w:right w:val="none" w:sz="0" w:space="0" w:color="auto"/>
              </w:divBdr>
              <w:divsChild>
                <w:div w:id="675769636">
                  <w:marLeft w:val="0"/>
                  <w:marRight w:val="0"/>
                  <w:marTop w:val="0"/>
                  <w:marBottom w:val="0"/>
                  <w:divBdr>
                    <w:top w:val="none" w:sz="0" w:space="0" w:color="auto"/>
                    <w:left w:val="none" w:sz="0" w:space="0" w:color="auto"/>
                    <w:bottom w:val="none" w:sz="0" w:space="0" w:color="auto"/>
                    <w:right w:val="none" w:sz="0" w:space="0" w:color="auto"/>
                  </w:divBdr>
                  <w:divsChild>
                    <w:div w:id="278151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9646018">
      <w:bodyDiv w:val="1"/>
      <w:marLeft w:val="0"/>
      <w:marRight w:val="0"/>
      <w:marTop w:val="0"/>
      <w:marBottom w:val="0"/>
      <w:divBdr>
        <w:top w:val="none" w:sz="0" w:space="0" w:color="auto"/>
        <w:left w:val="none" w:sz="0" w:space="0" w:color="auto"/>
        <w:bottom w:val="none" w:sz="0" w:space="0" w:color="auto"/>
        <w:right w:val="none" w:sz="0" w:space="0" w:color="auto"/>
      </w:divBdr>
    </w:div>
    <w:div w:id="1981307509">
      <w:bodyDiv w:val="1"/>
      <w:marLeft w:val="0"/>
      <w:marRight w:val="0"/>
      <w:marTop w:val="0"/>
      <w:marBottom w:val="0"/>
      <w:divBdr>
        <w:top w:val="none" w:sz="0" w:space="0" w:color="auto"/>
        <w:left w:val="none" w:sz="0" w:space="0" w:color="auto"/>
        <w:bottom w:val="none" w:sz="0" w:space="0" w:color="auto"/>
        <w:right w:val="none" w:sz="0" w:space="0" w:color="auto"/>
      </w:divBdr>
    </w:div>
    <w:div w:id="1994721746">
      <w:bodyDiv w:val="1"/>
      <w:marLeft w:val="0"/>
      <w:marRight w:val="0"/>
      <w:marTop w:val="0"/>
      <w:marBottom w:val="0"/>
      <w:divBdr>
        <w:top w:val="none" w:sz="0" w:space="0" w:color="auto"/>
        <w:left w:val="none" w:sz="0" w:space="0" w:color="auto"/>
        <w:bottom w:val="none" w:sz="0" w:space="0" w:color="auto"/>
        <w:right w:val="none" w:sz="0" w:space="0" w:color="auto"/>
      </w:divBdr>
      <w:divsChild>
        <w:div w:id="239218164">
          <w:marLeft w:val="0"/>
          <w:marRight w:val="0"/>
          <w:marTop w:val="0"/>
          <w:marBottom w:val="0"/>
          <w:divBdr>
            <w:top w:val="none" w:sz="0" w:space="0" w:color="auto"/>
            <w:left w:val="none" w:sz="0" w:space="0" w:color="auto"/>
            <w:bottom w:val="none" w:sz="0" w:space="0" w:color="auto"/>
            <w:right w:val="none" w:sz="0" w:space="0" w:color="auto"/>
          </w:divBdr>
          <w:divsChild>
            <w:div w:id="273248488">
              <w:marLeft w:val="0"/>
              <w:marRight w:val="0"/>
              <w:marTop w:val="0"/>
              <w:marBottom w:val="0"/>
              <w:divBdr>
                <w:top w:val="none" w:sz="0" w:space="0" w:color="auto"/>
                <w:left w:val="none" w:sz="0" w:space="0" w:color="auto"/>
                <w:bottom w:val="none" w:sz="0" w:space="0" w:color="auto"/>
                <w:right w:val="none" w:sz="0" w:space="0" w:color="auto"/>
              </w:divBdr>
              <w:divsChild>
                <w:div w:id="1016731036">
                  <w:marLeft w:val="0"/>
                  <w:marRight w:val="0"/>
                  <w:marTop w:val="0"/>
                  <w:marBottom w:val="0"/>
                  <w:divBdr>
                    <w:top w:val="none" w:sz="0" w:space="0" w:color="auto"/>
                    <w:left w:val="none" w:sz="0" w:space="0" w:color="auto"/>
                    <w:bottom w:val="none" w:sz="0" w:space="0" w:color="auto"/>
                    <w:right w:val="none" w:sz="0" w:space="0" w:color="auto"/>
                  </w:divBdr>
                  <w:divsChild>
                    <w:div w:id="317391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3773237">
      <w:bodyDiv w:val="1"/>
      <w:marLeft w:val="0"/>
      <w:marRight w:val="0"/>
      <w:marTop w:val="0"/>
      <w:marBottom w:val="0"/>
      <w:divBdr>
        <w:top w:val="none" w:sz="0" w:space="0" w:color="auto"/>
        <w:left w:val="none" w:sz="0" w:space="0" w:color="auto"/>
        <w:bottom w:val="none" w:sz="0" w:space="0" w:color="auto"/>
        <w:right w:val="none" w:sz="0" w:space="0" w:color="auto"/>
      </w:divBdr>
      <w:divsChild>
        <w:div w:id="2079279282">
          <w:marLeft w:val="0"/>
          <w:marRight w:val="0"/>
          <w:marTop w:val="0"/>
          <w:marBottom w:val="0"/>
          <w:divBdr>
            <w:top w:val="none" w:sz="0" w:space="0" w:color="auto"/>
            <w:left w:val="none" w:sz="0" w:space="0" w:color="auto"/>
            <w:bottom w:val="none" w:sz="0" w:space="0" w:color="auto"/>
            <w:right w:val="none" w:sz="0" w:space="0" w:color="auto"/>
          </w:divBdr>
          <w:divsChild>
            <w:div w:id="2034572390">
              <w:marLeft w:val="0"/>
              <w:marRight w:val="0"/>
              <w:marTop w:val="0"/>
              <w:marBottom w:val="0"/>
              <w:divBdr>
                <w:top w:val="none" w:sz="0" w:space="0" w:color="auto"/>
                <w:left w:val="none" w:sz="0" w:space="0" w:color="auto"/>
                <w:bottom w:val="none" w:sz="0" w:space="0" w:color="auto"/>
                <w:right w:val="none" w:sz="0" w:space="0" w:color="auto"/>
              </w:divBdr>
              <w:divsChild>
                <w:div w:id="1568028415">
                  <w:marLeft w:val="0"/>
                  <w:marRight w:val="0"/>
                  <w:marTop w:val="0"/>
                  <w:marBottom w:val="0"/>
                  <w:divBdr>
                    <w:top w:val="none" w:sz="0" w:space="0" w:color="auto"/>
                    <w:left w:val="none" w:sz="0" w:space="0" w:color="auto"/>
                    <w:bottom w:val="none" w:sz="0" w:space="0" w:color="auto"/>
                    <w:right w:val="none" w:sz="0" w:space="0" w:color="auto"/>
                  </w:divBdr>
                  <w:divsChild>
                    <w:div w:id="1076516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0d96fe23-5747-4c01-9d6f-3509ff8d3d47"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FWP%20Forest%20and%20Wood%20Products\20-21%20FWP%20New%20Harvesting%20Technologies\FWPCOR2204%20Follow%20fire%20prevention%20procedur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Reviewed xmlns="9e75435c-c636-47e8-8c1a-73b57ad86f99">true</Reviewed>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37E961E2FA3634993DDD6030B601A1B" ma:contentTypeVersion="13" ma:contentTypeDescription="Create a new document." ma:contentTypeScope="" ma:versionID="9fd0a10a72f14096e8f342893d2f7bd9">
  <xsd:schema xmlns:xsd="http://www.w3.org/2001/XMLSchema" xmlns:xs="http://www.w3.org/2001/XMLSchema" xmlns:p="http://schemas.microsoft.com/office/2006/metadata/properties" xmlns:ns2="9e75435c-c636-47e8-8c1a-73b57ad86f99" xmlns:ns3="c5f7a395-ead5-4a20-a97c-528bed93594b" targetNamespace="http://schemas.microsoft.com/office/2006/metadata/properties" ma:root="true" ma:fieldsID="ef79c8e9b929f110ba5f832cc20a2d2f" ns2:_="" ns3:_="">
    <xsd:import namespace="9e75435c-c636-47e8-8c1a-73b57ad86f99"/>
    <xsd:import namespace="c5f7a395-ead5-4a20-a97c-528bed9359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3:SharedWithUsers" minOccurs="0"/>
                <xsd:element ref="ns3:SharedWithDetails"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Review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75435c-c636-47e8-8c1a-73b57ad86f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Reviewed" ma:index="20" nillable="true" ma:displayName="Reviewed" ma:default="1" ma:internalName="Reviewed">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5f7a395-ead5-4a20-a97c-528bed93594b"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9e75435c-c636-47e8-8c1a-73b57ad86f99"/>
  </ds:schemaRefs>
</ds:datastoreItem>
</file>

<file path=customXml/itemProps2.xml><?xml version="1.0" encoding="utf-8"?>
<ds:datastoreItem xmlns:ds="http://schemas.openxmlformats.org/officeDocument/2006/customXml" ds:itemID="{6AF31E61-08CC-4518-8BD3-73E9003E2D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75435c-c636-47e8-8c1a-73b57ad86f99"/>
    <ds:schemaRef ds:uri="c5f7a395-ead5-4a20-a97c-528bed9359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5088CAD-C69F-B941-8EA1-853F6CD92AE7}">
  <ds:schemaRefs>
    <ds:schemaRef ds:uri="http://schemas.openxmlformats.org/officeDocument/2006/bibliography"/>
  </ds:schemaRefs>
</ds:datastoreItem>
</file>

<file path=customXml/itemProps4.xml><?xml version="1.0" encoding="utf-8"?>
<ds:datastoreItem xmlns:ds="http://schemas.openxmlformats.org/officeDocument/2006/customXml" ds:itemID="{4C72D38B-2A25-4A06-9D2D-88918DFF00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FWPCOR2204 Follow fire prevention procedures</Template>
  <TotalTime>401</TotalTime>
  <Pages>5</Pages>
  <Words>1058</Words>
  <Characters>6033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Georgiana Daian</cp:lastModifiedBy>
  <cp:revision>43</cp:revision>
  <cp:lastPrinted>2016-05-27T05:21:00Z</cp:lastPrinted>
  <dcterms:created xsi:type="dcterms:W3CDTF">2019-11-13T04:30:00Z</dcterms:created>
  <dcterms:modified xsi:type="dcterms:W3CDTF">2021-05-05T03:53:00Z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0x010100037E961E2FA3634993DDD6030B601A1B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Order">
    <vt:r8>3900</vt:r8>
  </property>
  <property fmtid="{D5CDD505-2E9C-101B-9397-08002B2CF9AE}" pid="19" name="Category">
    <vt:lpwstr>2. General Templates</vt:lpwstr>
  </property>
  <property fmtid="{D5CDD505-2E9C-101B-9397-08002B2CF9AE}" pid="20" name="xd_Signature">
    <vt:bool>false</vt:bool>
  </property>
  <property fmtid="{D5CDD505-2E9C-101B-9397-08002B2CF9AE}" pid="21" name="xd_ProgID">
    <vt:lpwstr/>
  </property>
  <property fmtid="{D5CDD505-2E9C-101B-9397-08002B2CF9AE}" pid="22" name="TemplateUrl">
    <vt:lpwstr/>
  </property>
  <property fmtid="{D5CDD505-2E9C-101B-9397-08002B2CF9AE}" pid="23" name="ComplianceAssetId">
    <vt:lpwstr/>
  </property>
</Properties>
</file>